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21096" w14:textId="2091ED41" w:rsidR="00E942CF" w:rsidRPr="00E942CF" w:rsidRDefault="00E942CF" w:rsidP="00E942CF">
      <w:bookmarkStart w:id="0" w:name="_Toc64468100"/>
      <w:bookmarkStart w:id="1" w:name="_Toc69915006"/>
      <w:bookmarkStart w:id="2" w:name="_Toc71041453"/>
      <w:bookmarkStart w:id="3" w:name="_GoBack"/>
      <w:bookmarkEnd w:id="3"/>
      <w:ins w:id="4" w:author="ZDANOVIEZ Marine CR1" w:date="2025-07-18T09:08:00Z">
        <w:r w:rsidRPr="00FA5339">
          <w:rPr>
            <w:rFonts w:cstheme="minorHAnsi"/>
            <w:b/>
            <w:noProof/>
            <w:szCs w:val="26"/>
            <w:lang w:eastAsia="fr-FR"/>
          </w:rPr>
          <w:drawing>
            <wp:anchor distT="0" distB="0" distL="114300" distR="114300" simplePos="0" relativeHeight="251659264" behindDoc="0" locked="0" layoutInCell="1" allowOverlap="1" wp14:anchorId="01B5DC22" wp14:editId="16BD1510">
              <wp:simplePos x="0" y="0"/>
              <wp:positionH relativeFrom="margin">
                <wp:posOffset>0</wp:posOffset>
              </wp:positionH>
              <wp:positionV relativeFrom="page">
                <wp:posOffset>96989</wp:posOffset>
              </wp:positionV>
              <wp:extent cx="1274493" cy="114730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274493" cy="1147300"/>
                      </a:xfrm>
                      <a:prstGeom prst="rect">
                        <a:avLst/>
                      </a:prstGeom>
                      <a:noFill/>
                      <a:ln>
                        <a:noFill/>
                      </a:ln>
                    </pic:spPr>
                  </pic:pic>
                </a:graphicData>
              </a:graphic>
              <wp14:sizeRelH relativeFrom="page">
                <wp14:pctWidth>0</wp14:pctWidth>
              </wp14:sizeRelH>
              <wp14:sizeRelV relativeFrom="page">
                <wp14:pctHeight>0</wp14:pctHeight>
              </wp14:sizeRelV>
            </wp:anchor>
          </w:drawing>
        </w:r>
      </w:ins>
    </w:p>
    <w:p w14:paraId="14665E8A" w14:textId="0D58BE87" w:rsidR="00E942CF" w:rsidRPr="00FA5339" w:rsidRDefault="00E942CF" w:rsidP="00E942CF">
      <w:pPr>
        <w:spacing w:after="0"/>
        <w:jc w:val="right"/>
        <w:rPr>
          <w:rFonts w:cstheme="minorHAnsi"/>
          <w:b/>
          <w:szCs w:val="26"/>
        </w:rPr>
      </w:pPr>
      <w:r w:rsidRPr="00FA5339">
        <w:rPr>
          <w:rFonts w:cstheme="minorHAnsi"/>
          <w:b/>
          <w:szCs w:val="26"/>
        </w:rPr>
        <w:t>Service du commissariat des armées</w:t>
      </w:r>
    </w:p>
    <w:p w14:paraId="599BAD15" w14:textId="231D0C9B" w:rsidR="00E942CF" w:rsidRDefault="00E942CF" w:rsidP="00E942CF">
      <w:pPr>
        <w:jc w:val="right"/>
        <w:rPr>
          <w:rFonts w:cstheme="minorHAnsi"/>
          <w:b/>
          <w:szCs w:val="26"/>
        </w:rPr>
      </w:pPr>
      <w:r w:rsidRPr="00FA5339">
        <w:rPr>
          <w:rFonts w:cstheme="minorHAnsi"/>
          <w:b/>
          <w:szCs w:val="26"/>
        </w:rPr>
        <w:t xml:space="preserve">Plate-forme commissariat </w:t>
      </w:r>
      <w:r>
        <w:rPr>
          <w:rFonts w:cstheme="minorHAnsi"/>
          <w:b/>
          <w:szCs w:val="26"/>
        </w:rPr>
        <w:t>P</w:t>
      </w:r>
      <w:r w:rsidRPr="00FA5339">
        <w:rPr>
          <w:rFonts w:cstheme="minorHAnsi"/>
          <w:b/>
          <w:szCs w:val="26"/>
        </w:rPr>
        <w:t>aris</w:t>
      </w:r>
    </w:p>
    <w:p w14:paraId="2C796343" w14:textId="77777777" w:rsidR="00E942CF" w:rsidRPr="00E942CF" w:rsidRDefault="00E942CF" w:rsidP="00E942CF">
      <w:pPr>
        <w:jc w:val="right"/>
      </w:pPr>
    </w:p>
    <w:p w14:paraId="1A35EFFD" w14:textId="3101940F" w:rsidR="0030075C" w:rsidRPr="00D01470" w:rsidRDefault="00D01470" w:rsidP="00E942CF">
      <w:pPr>
        <w:keepNext/>
        <w:spacing w:before="240" w:after="240" w:line="240" w:lineRule="auto"/>
        <w:jc w:val="center"/>
        <w:outlineLvl w:val="0"/>
        <w:rPr>
          <w:rFonts w:eastAsia="Times New Roman" w:cstheme="minorHAnsi"/>
          <w:b/>
          <w:caps/>
          <w:sz w:val="24"/>
          <w:szCs w:val="24"/>
          <w:lang w:eastAsia="zh-CN"/>
        </w:rPr>
      </w:pPr>
      <w:r>
        <w:rPr>
          <w:rFonts w:eastAsia="Times New Roman" w:cstheme="minorHAnsi"/>
          <w:b/>
          <w:caps/>
          <w:sz w:val="24"/>
          <w:szCs w:val="24"/>
          <w:lang w:eastAsia="zh-CN"/>
        </w:rPr>
        <w:t>ANNEXE 4</w:t>
      </w:r>
      <w:r w:rsidR="0030075C" w:rsidRPr="00D01470">
        <w:rPr>
          <w:rFonts w:eastAsia="Times New Roman" w:cstheme="minorHAnsi"/>
          <w:b/>
          <w:caps/>
          <w:sz w:val="24"/>
          <w:szCs w:val="24"/>
          <w:lang w:eastAsia="zh-CN"/>
        </w:rPr>
        <w:t xml:space="preserve"> - FORMULAIRE DE DEMANDE D’INTERVENTION</w:t>
      </w:r>
      <w:bookmarkEnd w:id="0"/>
      <w:bookmarkEnd w:id="1"/>
      <w:bookmarkEnd w:id="2"/>
      <w:r w:rsidR="00796771">
        <w:rPr>
          <w:rFonts w:eastAsia="Times New Roman" w:cstheme="minorHAnsi"/>
          <w:b/>
          <w:caps/>
          <w:sz w:val="24"/>
          <w:szCs w:val="24"/>
          <w:lang w:eastAsia="zh-CN"/>
        </w:rPr>
        <w:t xml:space="preserve"> / RAPPORT D’INTERVENTION</w:t>
      </w:r>
    </w:p>
    <w:tbl>
      <w:tblPr>
        <w:tblpPr w:leftFromText="142" w:rightFromText="142" w:vertAnchor="text" w:horzAnchor="margin" w:tblpXSpec="center" w:tblpY="1"/>
        <w:tblW w:w="10088"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879"/>
        <w:gridCol w:w="844"/>
        <w:gridCol w:w="281"/>
        <w:gridCol w:w="286"/>
        <w:gridCol w:w="992"/>
        <w:gridCol w:w="654"/>
        <w:gridCol w:w="199"/>
        <w:gridCol w:w="1273"/>
        <w:gridCol w:w="87"/>
        <w:gridCol w:w="482"/>
        <w:gridCol w:w="425"/>
        <w:gridCol w:w="1558"/>
        <w:gridCol w:w="283"/>
        <w:gridCol w:w="229"/>
        <w:gridCol w:w="338"/>
        <w:gridCol w:w="1278"/>
      </w:tblGrid>
      <w:tr w:rsidR="0030075C" w:rsidRPr="00D01470" w14:paraId="0D66E19C" w14:textId="77777777" w:rsidTr="009517F0">
        <w:tc>
          <w:tcPr>
            <w:tcW w:w="879" w:type="dxa"/>
            <w:tcBorders>
              <w:top w:val="nil"/>
              <w:left w:val="nil"/>
              <w:bottom w:val="nil"/>
              <w:right w:val="nil"/>
              <w:tl2br w:val="nil"/>
              <w:tr2bl w:val="nil"/>
            </w:tcBorders>
            <w:shd w:val="clear" w:color="auto" w:fill="BDD6EE"/>
          </w:tcPr>
          <w:p w14:paraId="22447063" w14:textId="77777777" w:rsidR="0030075C" w:rsidRPr="00D01470" w:rsidRDefault="0030075C" w:rsidP="0030075C">
            <w:pPr>
              <w:spacing w:before="120" w:after="120" w:line="240" w:lineRule="auto"/>
              <w:ind w:right="34"/>
              <w:jc w:val="center"/>
              <w:rPr>
                <w:rFonts w:eastAsia="Calibri" w:cstheme="minorHAnsi"/>
                <w:b/>
                <w:bCs/>
              </w:rPr>
            </w:pPr>
          </w:p>
        </w:tc>
        <w:tc>
          <w:tcPr>
            <w:tcW w:w="9209" w:type="dxa"/>
            <w:gridSpan w:val="15"/>
            <w:tcBorders>
              <w:top w:val="nil"/>
              <w:left w:val="nil"/>
              <w:bottom w:val="nil"/>
              <w:right w:val="nil"/>
            </w:tcBorders>
            <w:shd w:val="clear" w:color="auto" w:fill="BDD6EE"/>
            <w:vAlign w:val="center"/>
          </w:tcPr>
          <w:p w14:paraId="369857A3" w14:textId="77777777" w:rsidR="0030075C" w:rsidRPr="00D01470" w:rsidRDefault="0030075C" w:rsidP="0030075C">
            <w:pPr>
              <w:spacing w:before="80" w:after="80" w:line="240" w:lineRule="auto"/>
              <w:jc w:val="center"/>
              <w:rPr>
                <w:rFonts w:eastAsia="Calibri" w:cstheme="minorHAnsi"/>
                <w:b/>
                <w:bCs/>
              </w:rPr>
            </w:pPr>
            <w:r w:rsidRPr="00D01470">
              <w:rPr>
                <w:rFonts w:eastAsia="Calibri" w:cstheme="minorHAnsi"/>
                <w:b/>
                <w:bCs/>
              </w:rPr>
              <w:t>Consignes d’utilisation du formulaire</w:t>
            </w:r>
          </w:p>
        </w:tc>
      </w:tr>
      <w:tr w:rsidR="0030075C" w:rsidRPr="00D01470" w14:paraId="010E0041" w14:textId="77777777" w:rsidTr="0030075C">
        <w:trPr>
          <w:trHeight w:val="4307"/>
        </w:trPr>
        <w:tc>
          <w:tcPr>
            <w:tcW w:w="879" w:type="dxa"/>
            <w:tcBorders>
              <w:top w:val="nil"/>
              <w:left w:val="nil"/>
              <w:bottom w:val="nil"/>
              <w:right w:val="nil"/>
              <w:tl2br w:val="nil"/>
              <w:tr2bl w:val="nil"/>
            </w:tcBorders>
            <w:shd w:val="clear" w:color="auto" w:fill="BDD6EE"/>
          </w:tcPr>
          <w:p w14:paraId="3EE9C589" w14:textId="77777777" w:rsidR="0030075C" w:rsidRPr="00D01470" w:rsidRDefault="0030075C" w:rsidP="0030075C">
            <w:pPr>
              <w:spacing w:before="120" w:after="120" w:line="240" w:lineRule="auto"/>
              <w:ind w:left="360" w:right="34"/>
              <w:contextualSpacing/>
              <w:jc w:val="both"/>
              <w:rPr>
                <w:rFonts w:eastAsia="Calibri" w:cstheme="minorHAnsi"/>
                <w:b/>
                <w:bCs/>
              </w:rPr>
            </w:pPr>
          </w:p>
        </w:tc>
        <w:tc>
          <w:tcPr>
            <w:tcW w:w="9209" w:type="dxa"/>
            <w:gridSpan w:val="15"/>
            <w:tcBorders>
              <w:top w:val="nil"/>
              <w:left w:val="nil"/>
              <w:bottom w:val="nil"/>
              <w:right w:val="nil"/>
            </w:tcBorders>
            <w:shd w:val="clear" w:color="auto" w:fill="FFFF66"/>
            <w:vAlign w:val="center"/>
          </w:tcPr>
          <w:p w14:paraId="294BE486" w14:textId="38C03CA2" w:rsidR="0030075C" w:rsidRPr="00D01470" w:rsidRDefault="00D01470" w:rsidP="0030075C">
            <w:pPr>
              <w:numPr>
                <w:ilvl w:val="0"/>
                <w:numId w:val="1"/>
              </w:numPr>
              <w:spacing w:before="120" w:after="120" w:line="240" w:lineRule="auto"/>
              <w:ind w:right="34"/>
              <w:contextualSpacing/>
              <w:jc w:val="both"/>
              <w:rPr>
                <w:rFonts w:eastAsia="Calibri" w:cstheme="minorHAnsi"/>
                <w:b/>
                <w:bCs/>
              </w:rPr>
            </w:pPr>
            <w:r>
              <w:rPr>
                <w:rFonts w:eastAsia="Calibri" w:cstheme="minorHAnsi"/>
                <w:b/>
                <w:bCs/>
              </w:rPr>
              <w:t>La CELMOB du BRD concerné</w:t>
            </w:r>
            <w:r w:rsidR="0030075C" w:rsidRPr="00D01470">
              <w:rPr>
                <w:rFonts w:eastAsia="Calibri" w:cstheme="minorHAnsi"/>
                <w:b/>
                <w:bCs/>
              </w:rPr>
              <w:t xml:space="preserve"> doit </w:t>
            </w:r>
            <w:r w:rsidR="0030075C" w:rsidRPr="00D01470">
              <w:rPr>
                <w:rFonts w:eastAsia="Calibri" w:cstheme="minorHAnsi"/>
                <w:b/>
                <w:bCs/>
                <w:color w:val="FF0000"/>
              </w:rPr>
              <w:t>OBLIGATOIREMENT</w:t>
            </w:r>
            <w:r w:rsidR="0030075C" w:rsidRPr="00D01470">
              <w:rPr>
                <w:rFonts w:eastAsia="Calibri" w:cstheme="minorHAnsi"/>
                <w:b/>
                <w:bCs/>
              </w:rPr>
              <w:t xml:space="preserve"> être tenue informée de toute demande d’intervention adressée au titulaire. L’adresse fonctionnelle est la suivante</w:t>
            </w:r>
            <w:r w:rsidR="001015DA">
              <w:rPr>
                <w:rFonts w:eastAsia="Calibri" w:cstheme="minorHAnsi"/>
                <w:b/>
                <w:bCs/>
              </w:rPr>
              <w:t xml:space="preserve"> (menu déroulant)</w:t>
            </w:r>
            <w:r w:rsidR="0030075C" w:rsidRPr="00D01470">
              <w:rPr>
                <w:rFonts w:eastAsia="Calibri" w:cstheme="minorHAnsi"/>
                <w:b/>
                <w:bCs/>
              </w:rPr>
              <w:t> :</w:t>
            </w:r>
          </w:p>
          <w:p w14:paraId="5F8AB4A8" w14:textId="77777777" w:rsidR="0030075C" w:rsidRPr="00D01470" w:rsidRDefault="0030075C" w:rsidP="0030075C">
            <w:pPr>
              <w:spacing w:before="120" w:after="120" w:line="240" w:lineRule="auto"/>
              <w:ind w:left="360" w:right="34"/>
              <w:contextualSpacing/>
              <w:jc w:val="both"/>
              <w:rPr>
                <w:rFonts w:eastAsia="Calibri" w:cstheme="minorHAnsi"/>
                <w:b/>
                <w:bCs/>
              </w:rPr>
            </w:pPr>
          </w:p>
          <w:p w14:paraId="674171E9" w14:textId="1C1ED560" w:rsidR="00D01470" w:rsidRPr="00D01470" w:rsidRDefault="001015DA" w:rsidP="0030075C">
            <w:pPr>
              <w:spacing w:before="240" w:after="240" w:line="240" w:lineRule="auto"/>
              <w:ind w:left="360" w:right="34" w:hanging="327"/>
              <w:contextualSpacing/>
              <w:jc w:val="center"/>
              <w:rPr>
                <w:rFonts w:eastAsia="Calibri" w:cstheme="minorHAnsi"/>
                <w:b/>
                <w:bCs/>
                <w:color w:val="0000FF"/>
                <w:sz w:val="24"/>
                <w:szCs w:val="24"/>
                <w:u w:val="single"/>
              </w:rPr>
            </w:pPr>
            <w:sdt>
              <w:sdtPr>
                <w:rPr>
                  <w:rFonts w:eastAsia="Calibri" w:cstheme="minorHAnsi"/>
                  <w:b/>
                  <w:bCs/>
                  <w:color w:val="0000FF"/>
                  <w:sz w:val="24"/>
                  <w:szCs w:val="24"/>
                  <w:u w:val="single"/>
                </w:rPr>
                <w:alias w:val="Adresse fonctionelle"/>
                <w:tag w:val="Adresse fonctionelle"/>
                <w:id w:val="1380438151"/>
                <w:placeholder>
                  <w:docPart w:val="DefaultPlaceholder_-1854013439"/>
                </w:placeholder>
                <w15:color w:val="3366FF"/>
                <w:comboBox>
                  <w:listItem w:displayText="gsbdd-idf-dcs-br-cellule-achat.resp.fct@intradef.gouv.fr " w:value="gsbdd-idf-dcs-br-cellule-achat.resp.fct@intradef.gouv.fr "/>
                  <w:listItem w:displayText="gsbdd-idf-sacp.resp-controle-prestations.fct@intradef.gouv.fr" w:value="gsbdd-idf-sacp.resp-controle-prestations.fct@intradef.gouv.fr"/>
                  <w:listItem w:displayText="gsbdd-idf-pole-mhy.resp-interf-ach-fin.fct@intradef.gouv.fr" w:value="gsbdd-idf-pole-mhy.resp-interf-ach-fin.fct@intradef.gouv.fr"/>
                  <w:listItem w:displayText="gsbdd-idf-pole-mhy.control-prestation.fct@intradef.gouv.fr " w:value="gsbdd-idf-pole-mhy.control-prestation.fct@intradef.gouv.fr "/>
                  <w:listItem w:displayText="gsbdd-idf-pole-vlm.ach.fct@intradef.gouv.fr" w:value="gsbdd-idf-pole-vlm.ach.fct@intradef.gouv.fr"/>
                  <w:listItem w:displayText="gsbdd-idf-pole-vlm-sectioncontrole.control-prestation.fct@intradef.gouv.fr" w:value="gsbdd-idf-pole-vlm-sectioncontrole.control-prestation.fct@intradef.gouv.fr"/>
                  <w:listItem w:displayText="gsbdd-idf-pole-pem.ach.fct@intradef.gouv.fr" w:value="gsbdd-idf-pole-pem.ach.fct@intradef.gouv.fr"/>
                  <w:listItem w:displayText="gsbdd-idf-pole-pem.charge-prestations.fct@intradef.gouv.fr" w:value="gsbdd-idf-pole-pem.charge-prestations.fct@intradef.gouv.fr"/>
                  <w:listItem w:displayText="gsbdd-idf-pcd-vly-dcs-brd-achats.resp.fct@intradef.gouv.fr" w:value="gsbdd-idf-pcd-vly-dcs-brd-achats.resp.fct@intradef.gouv.fr"/>
                  <w:listItem w:displayText="gsbdd-idf-pcd-vly-dcs-brd-cp.resp.fct@intradef.gouv.fr" w:value="gsbdd-idf-pcd-vly-dcs-brd-cp.resp.fct@intradef.gouv.fr"/>
                  <w:listItem w:displayText="gsbdd-idf-pole-avp-coffretier.resp-contact.fct@intradef.gouv.fr " w:value="gsbdd-idf-pole-avp-coffretier.resp-contact.fct@intradef.gouv.fr "/>
                </w:comboBox>
              </w:sdtPr>
              <w:sdtEndPr/>
              <w:sdtContent>
                <w:r w:rsidR="00C66C07" w:rsidRPr="00C66C07">
                  <w:rPr>
                    <w:rFonts w:eastAsia="Calibri" w:cstheme="minorHAnsi"/>
                    <w:b/>
                    <w:bCs/>
                    <w:color w:val="0000FF"/>
                    <w:sz w:val="24"/>
                    <w:szCs w:val="24"/>
                    <w:u w:val="single"/>
                  </w:rPr>
                  <w:t>gsbdd-idf-pole-XXX-coffretier.resp-contrat.fct@intradef.gouv.fr</w:t>
                </w:r>
              </w:sdtContent>
            </w:sdt>
            <w:r w:rsidR="00D01470">
              <w:rPr>
                <w:rFonts w:eastAsia="Calibri" w:cstheme="minorHAnsi"/>
                <w:b/>
                <w:bCs/>
                <w:color w:val="0000FF"/>
                <w:sz w:val="24"/>
                <w:szCs w:val="24"/>
                <w:u w:val="single"/>
              </w:rPr>
              <w:fldChar w:fldCharType="begin"/>
            </w:r>
            <w:r w:rsidR="00D01470">
              <w:rPr>
                <w:rFonts w:eastAsia="Calibri" w:cstheme="minorHAnsi"/>
                <w:b/>
                <w:bCs/>
                <w:color w:val="0000FF"/>
                <w:sz w:val="24"/>
                <w:szCs w:val="24"/>
                <w:u w:val="single"/>
              </w:rPr>
              <w:instrText xml:space="preserve"> HYPERLINK "mailto:gsbdd-idf-pole-XXX</w:instrText>
            </w:r>
            <w:r w:rsidR="00D01470" w:rsidRPr="00D01470">
              <w:rPr>
                <w:rFonts w:eastAsia="Calibri" w:cstheme="minorHAnsi"/>
                <w:b/>
                <w:bCs/>
                <w:color w:val="0000FF"/>
                <w:sz w:val="24"/>
                <w:szCs w:val="24"/>
                <w:u w:val="single"/>
              </w:rPr>
              <w:instrText>-coffretier.resp-contrat.fct@intradef.gouv.fr</w:instrText>
            </w:r>
          </w:p>
          <w:p w14:paraId="54BBF287" w14:textId="705C6B36" w:rsidR="00D01470" w:rsidRPr="00825A3D" w:rsidRDefault="00D01470" w:rsidP="0030075C">
            <w:pPr>
              <w:spacing w:before="240" w:after="240" w:line="240" w:lineRule="auto"/>
              <w:ind w:left="360" w:right="34" w:hanging="327"/>
              <w:contextualSpacing/>
              <w:jc w:val="center"/>
              <w:rPr>
                <w:rStyle w:val="Lienhypertexte"/>
                <w:rFonts w:eastAsia="Calibri" w:cstheme="minorHAnsi"/>
                <w:b/>
                <w:bCs/>
                <w:sz w:val="24"/>
                <w:szCs w:val="24"/>
              </w:rPr>
            </w:pPr>
            <w:r>
              <w:rPr>
                <w:rFonts w:eastAsia="Calibri" w:cstheme="minorHAnsi"/>
                <w:b/>
                <w:bCs/>
                <w:color w:val="0000FF"/>
                <w:sz w:val="24"/>
                <w:szCs w:val="24"/>
                <w:u w:val="single"/>
              </w:rPr>
              <w:instrText xml:space="preserve">" </w:instrText>
            </w:r>
            <w:r>
              <w:rPr>
                <w:rFonts w:eastAsia="Calibri" w:cstheme="minorHAnsi"/>
                <w:b/>
                <w:bCs/>
                <w:color w:val="0000FF"/>
                <w:sz w:val="24"/>
                <w:szCs w:val="24"/>
                <w:u w:val="single"/>
              </w:rPr>
              <w:fldChar w:fldCharType="separate"/>
            </w:r>
          </w:p>
          <w:p w14:paraId="4953FAB0" w14:textId="77777777" w:rsidR="0030075C" w:rsidRPr="00D01470" w:rsidRDefault="00D01470" w:rsidP="0030075C">
            <w:pPr>
              <w:spacing w:before="120" w:after="120" w:line="240" w:lineRule="auto"/>
              <w:ind w:left="360" w:right="34"/>
              <w:contextualSpacing/>
              <w:rPr>
                <w:rFonts w:eastAsia="Calibri" w:cstheme="minorHAnsi"/>
                <w:b/>
                <w:bCs/>
              </w:rPr>
            </w:pPr>
            <w:r>
              <w:rPr>
                <w:rFonts w:eastAsia="Calibri" w:cstheme="minorHAnsi"/>
                <w:b/>
                <w:bCs/>
                <w:color w:val="0000FF"/>
                <w:sz w:val="24"/>
                <w:szCs w:val="24"/>
                <w:u w:val="single"/>
              </w:rPr>
              <w:fldChar w:fldCharType="end"/>
            </w:r>
          </w:p>
          <w:p w14:paraId="35C4FD04" w14:textId="77777777" w:rsidR="0030075C" w:rsidRPr="00D01470" w:rsidRDefault="0030075C" w:rsidP="0030075C">
            <w:pPr>
              <w:numPr>
                <w:ilvl w:val="0"/>
                <w:numId w:val="1"/>
              </w:numPr>
              <w:spacing w:before="120" w:after="120" w:line="240" w:lineRule="auto"/>
              <w:ind w:right="34"/>
              <w:contextualSpacing/>
              <w:rPr>
                <w:rFonts w:eastAsia="Calibri" w:cstheme="minorHAnsi"/>
                <w:b/>
                <w:bCs/>
              </w:rPr>
            </w:pPr>
            <w:r w:rsidRPr="00D01470">
              <w:rPr>
                <w:rFonts w:eastAsia="Calibri" w:cstheme="minorHAnsi"/>
                <w:b/>
                <w:bCs/>
              </w:rPr>
              <w:t xml:space="preserve">Le SITE/Rep ou le THA/Rep </w:t>
            </w:r>
            <w:r w:rsidRPr="00D01470">
              <w:rPr>
                <w:rFonts w:eastAsia="Calibri" w:cstheme="minorHAnsi"/>
                <w:b/>
                <w:bCs/>
                <w:u w:val="single"/>
              </w:rPr>
              <w:t>et</w:t>
            </w:r>
            <w:r w:rsidRPr="00D01470">
              <w:rPr>
                <w:rFonts w:eastAsia="Calibri" w:cstheme="minorHAnsi"/>
                <w:b/>
                <w:bCs/>
              </w:rPr>
              <w:t xml:space="preserve"> le représentant du titulaire conviennent ensemble des heures exactes à renseigner dans le formulaire.</w:t>
            </w:r>
          </w:p>
          <w:p w14:paraId="612B5C71" w14:textId="77777777" w:rsidR="0030075C" w:rsidRPr="00D01470" w:rsidRDefault="0030075C" w:rsidP="0030075C">
            <w:pPr>
              <w:spacing w:before="120" w:after="120" w:line="240" w:lineRule="auto"/>
              <w:ind w:left="360" w:right="34"/>
              <w:contextualSpacing/>
              <w:rPr>
                <w:rFonts w:eastAsia="Calibri" w:cstheme="minorHAnsi"/>
                <w:b/>
                <w:bCs/>
              </w:rPr>
            </w:pPr>
          </w:p>
          <w:p w14:paraId="57863AA8" w14:textId="77777777" w:rsidR="0030075C" w:rsidRPr="00D01470" w:rsidRDefault="0030075C" w:rsidP="0030075C">
            <w:pPr>
              <w:numPr>
                <w:ilvl w:val="0"/>
                <w:numId w:val="1"/>
              </w:numPr>
              <w:spacing w:before="120" w:after="120" w:line="240" w:lineRule="auto"/>
              <w:ind w:right="34"/>
              <w:contextualSpacing/>
              <w:jc w:val="both"/>
              <w:rPr>
                <w:rFonts w:eastAsia="Calibri" w:cstheme="minorHAnsi"/>
                <w:b/>
                <w:bCs/>
              </w:rPr>
            </w:pPr>
            <w:r w:rsidRPr="00D01470">
              <w:rPr>
                <w:rFonts w:eastAsia="Calibri" w:cstheme="minorHAnsi"/>
                <w:b/>
                <w:bCs/>
                <w:u w:val="single"/>
              </w:rPr>
              <w:t>Un</w:t>
            </w:r>
            <w:r w:rsidRPr="00D01470">
              <w:rPr>
                <w:rFonts w:eastAsia="Calibri" w:cstheme="minorHAnsi"/>
                <w:b/>
                <w:bCs/>
              </w:rPr>
              <w:t xml:space="preserve"> formulaire est établi pour </w:t>
            </w:r>
            <w:r w:rsidRPr="00D01470">
              <w:rPr>
                <w:rFonts w:eastAsia="Calibri" w:cstheme="minorHAnsi"/>
                <w:b/>
                <w:bCs/>
                <w:u w:val="single"/>
              </w:rPr>
              <w:t>un</w:t>
            </w:r>
            <w:r w:rsidRPr="00D01470">
              <w:rPr>
                <w:rFonts w:eastAsia="Calibri" w:cstheme="minorHAnsi"/>
                <w:b/>
                <w:bCs/>
              </w:rPr>
              <w:t xml:space="preserve"> seul meuble de sûreté.</w:t>
            </w:r>
          </w:p>
          <w:p w14:paraId="5385368A" w14:textId="77777777" w:rsidR="0030075C" w:rsidRPr="00D01470" w:rsidRDefault="0030075C" w:rsidP="0030075C">
            <w:pPr>
              <w:spacing w:before="120" w:after="120" w:line="240" w:lineRule="auto"/>
              <w:ind w:left="360" w:right="34"/>
              <w:contextualSpacing/>
              <w:jc w:val="both"/>
              <w:rPr>
                <w:rFonts w:eastAsia="Calibri" w:cstheme="minorHAnsi"/>
                <w:b/>
                <w:bCs/>
              </w:rPr>
            </w:pPr>
          </w:p>
          <w:p w14:paraId="0628003D" w14:textId="76E07523" w:rsidR="00E6151A" w:rsidRPr="00D01470" w:rsidRDefault="0030075C" w:rsidP="00E6151A">
            <w:pPr>
              <w:spacing w:before="120" w:after="120" w:line="240" w:lineRule="auto"/>
              <w:ind w:left="360" w:right="34"/>
              <w:contextualSpacing/>
              <w:jc w:val="both"/>
              <w:rPr>
                <w:rFonts w:eastAsia="Calibri" w:cstheme="minorHAnsi"/>
                <w:b/>
                <w:bCs/>
              </w:rPr>
            </w:pPr>
            <w:r w:rsidRPr="00D01470">
              <w:rPr>
                <w:rFonts w:eastAsia="Calibri" w:cstheme="minorHAnsi"/>
                <w:b/>
                <w:bCs/>
              </w:rPr>
              <w:t xml:space="preserve">Le technicien du titulaire doit compléter la partie nommée « rapport d’intervention ». Une copie de ce document sera transmise aux adresses fonctionnelles </w:t>
            </w:r>
            <w:r w:rsidRPr="00D01470">
              <w:rPr>
                <w:rFonts w:eastAsia="Calibri" w:cstheme="minorHAnsi"/>
                <w:b/>
                <w:bCs/>
                <w:i/>
                <w:iCs/>
              </w:rPr>
              <w:fldChar w:fldCharType="begin"/>
            </w:r>
            <w:r w:rsidRPr="00D01470">
              <w:rPr>
                <w:rFonts w:eastAsia="Calibri" w:cstheme="minorHAnsi"/>
                <w:b/>
                <w:bCs/>
                <w:i/>
                <w:iCs/>
              </w:rPr>
              <w:instrText>HYPERLINK "mailto:gsbdd-idf-pole-avp-coffretier.resp-contrat.fct@intradef.gouv.fr"</w:instrText>
            </w:r>
            <w:r w:rsidRPr="00D01470">
              <w:rPr>
                <w:rFonts w:eastAsia="Calibri" w:cstheme="minorHAnsi"/>
                <w:b/>
                <w:bCs/>
                <w:i/>
                <w:iCs/>
              </w:rPr>
              <w:fldChar w:fldCharType="separate"/>
            </w:r>
            <w:r w:rsidR="00E6151A" w:rsidRPr="00D01470">
              <w:rPr>
                <w:rFonts w:eastAsia="Calibri" w:cstheme="minorHAnsi"/>
                <w:b/>
                <w:bCs/>
              </w:rPr>
              <w:t xml:space="preserve"> </w:t>
            </w:r>
          </w:p>
          <w:p w14:paraId="479DE44C" w14:textId="77777777" w:rsidR="00E6151A" w:rsidRPr="00D01470" w:rsidRDefault="001015DA" w:rsidP="00E6151A">
            <w:pPr>
              <w:spacing w:before="240" w:after="240" w:line="240" w:lineRule="auto"/>
              <w:ind w:left="360" w:right="34" w:hanging="327"/>
              <w:contextualSpacing/>
              <w:jc w:val="center"/>
              <w:rPr>
                <w:rFonts w:eastAsia="Calibri" w:cstheme="minorHAnsi"/>
                <w:b/>
                <w:bCs/>
                <w:color w:val="0000FF"/>
                <w:sz w:val="24"/>
                <w:szCs w:val="24"/>
                <w:u w:val="single"/>
              </w:rPr>
            </w:pPr>
            <w:sdt>
              <w:sdtPr>
                <w:rPr>
                  <w:rFonts w:eastAsia="Calibri" w:cstheme="minorHAnsi"/>
                  <w:b/>
                  <w:bCs/>
                  <w:color w:val="0000FF"/>
                  <w:sz w:val="24"/>
                  <w:szCs w:val="24"/>
                  <w:u w:val="single"/>
                </w:rPr>
                <w:alias w:val="Adresse fonctionelle"/>
                <w:tag w:val="Adresse fonctionelle"/>
                <w:id w:val="-1102955294"/>
                <w:placeholder>
                  <w:docPart w:val="389CD882F7BE45E8AD191B85450489EF"/>
                </w:placeholder>
                <w15:color w:val="3366FF"/>
                <w:comboBox>
                  <w:listItem w:displayText="gsbdd-idf-dcs-br-cellule-achat.resp.fct@intradef.gouv.fr " w:value="gsbdd-idf-dcs-br-cellule-achat.resp.fct@intradef.gouv.fr "/>
                  <w:listItem w:displayText="gsbdd-idf-sacp.resp-controle-prestations.fct@intradef.gouv.fr" w:value="gsbdd-idf-sacp.resp-controle-prestations.fct@intradef.gouv.fr"/>
                  <w:listItem w:displayText="gsbdd-idf-pole-mhy.resp-interf-ach-fin.fct@intradef.gouv.fr" w:value="gsbdd-idf-pole-mhy.resp-interf-ach-fin.fct@intradef.gouv.fr"/>
                  <w:listItem w:displayText="gsbdd-idf-pole-mhy.control-prestation.fct@intradef.gouv.fr " w:value="gsbdd-idf-pole-mhy.control-prestation.fct@intradef.gouv.fr "/>
                  <w:listItem w:displayText="gsbdd-idf-pole-vlm.ach.fct@intradef.gouv.fr" w:value="gsbdd-idf-pole-vlm.ach.fct@intradef.gouv.fr"/>
                  <w:listItem w:displayText="gsbdd-idf-pole-vlm-sectioncontrole.control-prestation.fct@intradef.gouv.fr" w:value="gsbdd-idf-pole-vlm-sectioncontrole.control-prestation.fct@intradef.gouv.fr"/>
                  <w:listItem w:displayText="gsbdd-idf-pole-pem.ach.fct@intradef.gouv.fr" w:value="gsbdd-idf-pole-pem.ach.fct@intradef.gouv.fr"/>
                  <w:listItem w:displayText="gsbdd-idf-pole-pem.charge-prestations.fct@intradef.gouv.fr" w:value="gsbdd-idf-pole-pem.charge-prestations.fct@intradef.gouv.fr"/>
                  <w:listItem w:displayText="gsbdd-idf-pcd-vly-dcs-brd-achats.resp.fct@intradef.gouv.fr" w:value="gsbdd-idf-pcd-vly-dcs-brd-achats.resp.fct@intradef.gouv.fr"/>
                  <w:listItem w:displayText="gsbdd-idf-pcd-vly-dcs-brd-cp.resp.fct@intradef.gouv.fr" w:value="gsbdd-idf-pcd-vly-dcs-brd-cp.resp.fct@intradef.gouv.fr"/>
                  <w:listItem w:displayText="gsbdd-idf-pole-avp-coffretier.resp-contact.fct@intradef.gouv.fr " w:value="gsbdd-idf-pole-avp-coffretier.resp-contact.fct@intradef.gouv.fr "/>
                </w:comboBox>
              </w:sdtPr>
              <w:sdtEndPr/>
              <w:sdtContent>
                <w:r w:rsidR="00E6151A" w:rsidRPr="00C66C07">
                  <w:rPr>
                    <w:rFonts w:eastAsia="Calibri" w:cstheme="minorHAnsi"/>
                    <w:b/>
                    <w:bCs/>
                    <w:color w:val="0000FF"/>
                    <w:sz w:val="24"/>
                    <w:szCs w:val="24"/>
                    <w:u w:val="single"/>
                  </w:rPr>
                  <w:t>gsbdd-idf-pole-XXX-coffretier.resp-contrat.fct@intradef.gouv.fr</w:t>
                </w:r>
              </w:sdtContent>
            </w:sdt>
            <w:r w:rsidR="00E6151A">
              <w:rPr>
                <w:rFonts w:eastAsia="Calibri" w:cstheme="minorHAnsi"/>
                <w:b/>
                <w:bCs/>
                <w:color w:val="0000FF"/>
                <w:sz w:val="24"/>
                <w:szCs w:val="24"/>
                <w:u w:val="single"/>
              </w:rPr>
              <w:fldChar w:fldCharType="begin"/>
            </w:r>
            <w:r w:rsidR="00E6151A">
              <w:rPr>
                <w:rFonts w:eastAsia="Calibri" w:cstheme="minorHAnsi"/>
                <w:b/>
                <w:bCs/>
                <w:color w:val="0000FF"/>
                <w:sz w:val="24"/>
                <w:szCs w:val="24"/>
                <w:u w:val="single"/>
              </w:rPr>
              <w:instrText xml:space="preserve"> HYPERLINK "mailto:gsbdd-idf-pole-XXX</w:instrText>
            </w:r>
            <w:r w:rsidR="00E6151A" w:rsidRPr="00D01470">
              <w:rPr>
                <w:rFonts w:eastAsia="Calibri" w:cstheme="minorHAnsi"/>
                <w:b/>
                <w:bCs/>
                <w:color w:val="0000FF"/>
                <w:sz w:val="24"/>
                <w:szCs w:val="24"/>
                <w:u w:val="single"/>
              </w:rPr>
              <w:instrText>-coffretier.resp-contrat.fct@intradef.gouv.fr</w:instrText>
            </w:r>
          </w:p>
          <w:p w14:paraId="0F4C2409" w14:textId="77777777" w:rsidR="00E6151A" w:rsidRPr="00825A3D" w:rsidRDefault="00E6151A" w:rsidP="00E6151A">
            <w:pPr>
              <w:spacing w:before="240" w:after="240" w:line="240" w:lineRule="auto"/>
              <w:ind w:left="360" w:right="34" w:hanging="327"/>
              <w:contextualSpacing/>
              <w:jc w:val="center"/>
              <w:rPr>
                <w:rStyle w:val="Lienhypertexte"/>
                <w:rFonts w:eastAsia="Calibri" w:cstheme="minorHAnsi"/>
                <w:b/>
                <w:bCs/>
                <w:sz w:val="24"/>
                <w:szCs w:val="24"/>
              </w:rPr>
            </w:pPr>
            <w:r>
              <w:rPr>
                <w:rFonts w:eastAsia="Calibri" w:cstheme="minorHAnsi"/>
                <w:b/>
                <w:bCs/>
                <w:color w:val="0000FF"/>
                <w:sz w:val="24"/>
                <w:szCs w:val="24"/>
                <w:u w:val="single"/>
              </w:rPr>
              <w:instrText xml:space="preserve">" </w:instrText>
            </w:r>
            <w:r>
              <w:rPr>
                <w:rFonts w:eastAsia="Calibri" w:cstheme="minorHAnsi"/>
                <w:b/>
                <w:bCs/>
                <w:color w:val="0000FF"/>
                <w:sz w:val="24"/>
                <w:szCs w:val="24"/>
                <w:u w:val="single"/>
              </w:rPr>
              <w:fldChar w:fldCharType="separate"/>
            </w:r>
          </w:p>
          <w:p w14:paraId="2AFE83AB" w14:textId="7F9DE0D3" w:rsidR="0030075C" w:rsidRPr="00D01470" w:rsidRDefault="00E6151A" w:rsidP="00E6151A">
            <w:pPr>
              <w:numPr>
                <w:ilvl w:val="0"/>
                <w:numId w:val="1"/>
              </w:numPr>
              <w:spacing w:before="120" w:after="120" w:line="240" w:lineRule="auto"/>
              <w:ind w:right="34"/>
              <w:contextualSpacing/>
              <w:jc w:val="both"/>
              <w:rPr>
                <w:rFonts w:eastAsia="Calibri" w:cstheme="minorHAnsi"/>
                <w:b/>
                <w:bCs/>
              </w:rPr>
            </w:pPr>
            <w:r>
              <w:rPr>
                <w:rFonts w:eastAsia="Calibri" w:cstheme="minorHAnsi"/>
                <w:b/>
                <w:bCs/>
                <w:color w:val="0000FF"/>
                <w:sz w:val="24"/>
                <w:szCs w:val="24"/>
                <w:u w:val="single"/>
              </w:rPr>
              <w:fldChar w:fldCharType="end"/>
            </w:r>
            <w:r w:rsidR="0030075C" w:rsidRPr="00D01470">
              <w:rPr>
                <w:rFonts w:eastAsia="Calibri" w:cstheme="minorHAnsi"/>
                <w:b/>
                <w:bCs/>
                <w:i/>
                <w:iCs/>
              </w:rPr>
              <w:fldChar w:fldCharType="end"/>
            </w:r>
            <w:r w:rsidRPr="00D01470">
              <w:rPr>
                <w:rFonts w:eastAsia="Calibri" w:cstheme="minorHAnsi"/>
                <w:b/>
                <w:bCs/>
              </w:rPr>
              <w:t xml:space="preserve"> </w:t>
            </w:r>
            <w:r w:rsidR="0030075C" w:rsidRPr="00D01470">
              <w:rPr>
                <w:rFonts w:eastAsia="Calibri" w:cstheme="minorHAnsi"/>
                <w:b/>
                <w:bCs/>
              </w:rPr>
              <w:t xml:space="preserve">et </w:t>
            </w:r>
            <w:hyperlink r:id="rId7" w:history="1">
              <w:r w:rsidR="0030075C" w:rsidRPr="00D01470">
                <w:rPr>
                  <w:rFonts w:eastAsia="Calibri" w:cstheme="minorHAnsi"/>
                  <w:b/>
                  <w:bCs/>
                  <w:i/>
                  <w:iCs/>
                  <w:color w:val="0000FF"/>
                  <w:u w:val="single"/>
                </w:rPr>
                <w:t>pfc-paris-bap.ach.fct@intradef.gouv.fr</w:t>
              </w:r>
            </w:hyperlink>
          </w:p>
        </w:tc>
      </w:tr>
      <w:tr w:rsidR="0030075C" w:rsidRPr="00D01470" w14:paraId="7BFBEEB0" w14:textId="77777777" w:rsidTr="009517F0">
        <w:tc>
          <w:tcPr>
            <w:tcW w:w="879" w:type="dxa"/>
            <w:vMerge w:val="restart"/>
            <w:tcBorders>
              <w:top w:val="nil"/>
            </w:tcBorders>
            <w:shd w:val="clear" w:color="auto" w:fill="4F81BD"/>
            <w:textDirection w:val="btLr"/>
          </w:tcPr>
          <w:p w14:paraId="112C7BE2" w14:textId="77777777" w:rsidR="0030075C" w:rsidRPr="00D01470" w:rsidRDefault="0030075C" w:rsidP="0030075C">
            <w:pPr>
              <w:spacing w:before="80" w:after="80" w:line="240" w:lineRule="auto"/>
              <w:ind w:left="113" w:right="113"/>
              <w:jc w:val="center"/>
              <w:rPr>
                <w:rFonts w:eastAsia="Calibri" w:cstheme="minorHAnsi"/>
                <w:b/>
                <w:bCs/>
              </w:rPr>
            </w:pPr>
            <w:r w:rsidRPr="00D01470">
              <w:rPr>
                <w:rFonts w:eastAsia="Calibri" w:cstheme="minorHAnsi"/>
                <w:b/>
                <w:bCs/>
              </w:rPr>
              <w:t>Bénéficiaire</w:t>
            </w:r>
          </w:p>
        </w:tc>
        <w:tc>
          <w:tcPr>
            <w:tcW w:w="9209" w:type="dxa"/>
            <w:gridSpan w:val="15"/>
            <w:tcBorders>
              <w:top w:val="nil"/>
            </w:tcBorders>
            <w:shd w:val="clear" w:color="auto" w:fill="4F81BD"/>
            <w:vAlign w:val="center"/>
          </w:tcPr>
          <w:p w14:paraId="72993E67" w14:textId="77777777" w:rsidR="0030075C" w:rsidRPr="00D01470" w:rsidRDefault="0030075C" w:rsidP="0030075C">
            <w:pPr>
              <w:spacing w:before="80" w:after="80" w:line="240" w:lineRule="auto"/>
              <w:jc w:val="center"/>
              <w:rPr>
                <w:rFonts w:eastAsia="Calibri" w:cstheme="minorHAnsi"/>
                <w:b/>
                <w:bCs/>
              </w:rPr>
            </w:pPr>
            <w:r w:rsidRPr="00D01470">
              <w:rPr>
                <w:rFonts w:eastAsia="Calibri" w:cstheme="minorHAnsi"/>
                <w:b/>
                <w:bCs/>
              </w:rPr>
              <w:t>Délai d’intervention demandé</w:t>
            </w:r>
          </w:p>
        </w:tc>
      </w:tr>
      <w:tr w:rsidR="0030075C" w:rsidRPr="00D01470" w14:paraId="5EAD7471" w14:textId="77777777" w:rsidTr="009517F0">
        <w:tc>
          <w:tcPr>
            <w:tcW w:w="879" w:type="dxa"/>
            <w:vMerge/>
            <w:shd w:val="clear" w:color="auto" w:fill="4F81BD"/>
            <w:textDirection w:val="btLr"/>
          </w:tcPr>
          <w:p w14:paraId="0B00C283" w14:textId="77777777" w:rsidR="0030075C" w:rsidRPr="00D01470" w:rsidRDefault="0030075C" w:rsidP="0030075C">
            <w:pPr>
              <w:spacing w:before="80" w:after="80" w:line="240" w:lineRule="auto"/>
              <w:ind w:left="113" w:right="113"/>
              <w:jc w:val="center"/>
              <w:rPr>
                <w:rFonts w:eastAsia="Calibri" w:cstheme="minorHAnsi"/>
                <w:b/>
                <w:bCs/>
              </w:rPr>
            </w:pPr>
          </w:p>
        </w:tc>
        <w:tc>
          <w:tcPr>
            <w:tcW w:w="3057" w:type="dxa"/>
            <w:gridSpan w:val="5"/>
            <w:shd w:val="clear" w:color="auto" w:fill="DEEAF6"/>
            <w:vAlign w:val="center"/>
          </w:tcPr>
          <w:p w14:paraId="3732D6B6" w14:textId="77777777" w:rsidR="0030075C" w:rsidRPr="00D01470" w:rsidRDefault="0030075C" w:rsidP="0030075C">
            <w:pPr>
              <w:spacing w:before="80" w:after="80" w:line="240" w:lineRule="auto"/>
              <w:jc w:val="center"/>
              <w:rPr>
                <w:rFonts w:eastAsia="Calibri" w:cstheme="minorHAnsi"/>
                <w:b/>
                <w:bCs/>
                <w:sz w:val="20"/>
                <w:szCs w:val="20"/>
              </w:rPr>
            </w:pPr>
            <w:r w:rsidRPr="00D01470">
              <w:rPr>
                <w:rFonts w:eastAsia="Calibri" w:cstheme="minorHAnsi"/>
                <w:b/>
                <w:bCs/>
                <w:sz w:val="20"/>
                <w:szCs w:val="20"/>
              </w:rPr>
              <w:t>URGENT :</w:t>
            </w:r>
          </w:p>
          <w:p w14:paraId="3463C3A8" w14:textId="77777777" w:rsidR="0030075C" w:rsidRPr="00D01470" w:rsidRDefault="0030075C" w:rsidP="0030075C">
            <w:pPr>
              <w:spacing w:before="80" w:after="80" w:line="240" w:lineRule="auto"/>
              <w:jc w:val="center"/>
              <w:rPr>
                <w:rFonts w:eastAsia="Calibri" w:cstheme="minorHAnsi"/>
                <w:b/>
                <w:bCs/>
                <w:sz w:val="18"/>
                <w:szCs w:val="18"/>
              </w:rPr>
            </w:pPr>
            <w:r w:rsidRPr="00D01470">
              <w:rPr>
                <w:rFonts w:eastAsia="Calibri" w:cstheme="minorHAnsi"/>
                <w:b/>
                <w:bCs/>
                <w:sz w:val="18"/>
                <w:szCs w:val="18"/>
              </w:rPr>
              <w:t>(sous 4 heures ouvrées)</w:t>
            </w:r>
          </w:p>
        </w:tc>
        <w:tc>
          <w:tcPr>
            <w:tcW w:w="1559" w:type="dxa"/>
            <w:gridSpan w:val="3"/>
            <w:shd w:val="clear" w:color="auto" w:fill="auto"/>
            <w:vAlign w:val="center"/>
          </w:tcPr>
          <w:p w14:paraId="7255DF11" w14:textId="77777777" w:rsidR="0030075C" w:rsidRPr="00D01470" w:rsidRDefault="0030075C" w:rsidP="0030075C">
            <w:pPr>
              <w:spacing w:before="80" w:after="80" w:line="240" w:lineRule="auto"/>
              <w:jc w:val="center"/>
              <w:rPr>
                <w:rFonts w:eastAsia="Calibri" w:cstheme="minorHAnsi"/>
                <w:b/>
                <w:bCs/>
                <w:sz w:val="18"/>
                <w:szCs w:val="18"/>
              </w:rPr>
            </w:pPr>
          </w:p>
        </w:tc>
        <w:tc>
          <w:tcPr>
            <w:tcW w:w="2977" w:type="dxa"/>
            <w:gridSpan w:val="5"/>
            <w:shd w:val="clear" w:color="auto" w:fill="DEEAF6"/>
            <w:vAlign w:val="center"/>
          </w:tcPr>
          <w:p w14:paraId="635B839D" w14:textId="77777777" w:rsidR="0030075C" w:rsidRPr="00D01470" w:rsidRDefault="0030075C" w:rsidP="0030075C">
            <w:pPr>
              <w:spacing w:before="80" w:after="80" w:line="240" w:lineRule="auto"/>
              <w:jc w:val="center"/>
              <w:rPr>
                <w:rFonts w:eastAsia="Calibri" w:cstheme="minorHAnsi"/>
                <w:b/>
                <w:bCs/>
                <w:sz w:val="20"/>
                <w:szCs w:val="20"/>
              </w:rPr>
            </w:pPr>
            <w:r w:rsidRPr="00D01470">
              <w:rPr>
                <w:rFonts w:eastAsia="Calibri" w:cstheme="minorHAnsi"/>
                <w:b/>
                <w:bCs/>
                <w:sz w:val="20"/>
                <w:szCs w:val="20"/>
              </w:rPr>
              <w:t>NON URGENT :</w:t>
            </w:r>
          </w:p>
          <w:p w14:paraId="48D5025D" w14:textId="77777777" w:rsidR="0030075C" w:rsidRPr="00D01470" w:rsidRDefault="0030075C" w:rsidP="0030075C">
            <w:pPr>
              <w:spacing w:before="80" w:after="80" w:line="240" w:lineRule="auto"/>
              <w:jc w:val="center"/>
              <w:rPr>
                <w:rFonts w:eastAsia="Calibri" w:cstheme="minorHAnsi"/>
                <w:b/>
                <w:bCs/>
                <w:sz w:val="18"/>
                <w:szCs w:val="18"/>
              </w:rPr>
            </w:pPr>
            <w:r w:rsidRPr="00D01470">
              <w:rPr>
                <w:rFonts w:eastAsia="Calibri" w:cstheme="minorHAnsi"/>
                <w:b/>
                <w:bCs/>
                <w:sz w:val="18"/>
                <w:szCs w:val="18"/>
              </w:rPr>
              <w:t>(sous 8 heures ouvrées)</w:t>
            </w:r>
          </w:p>
        </w:tc>
        <w:tc>
          <w:tcPr>
            <w:tcW w:w="1616" w:type="dxa"/>
            <w:gridSpan w:val="2"/>
            <w:shd w:val="clear" w:color="auto" w:fill="auto"/>
            <w:vAlign w:val="center"/>
          </w:tcPr>
          <w:p w14:paraId="2EC88BF1" w14:textId="77777777" w:rsidR="0030075C" w:rsidRPr="00D01470" w:rsidRDefault="0030075C" w:rsidP="0030075C">
            <w:pPr>
              <w:spacing w:before="80" w:after="80" w:line="240" w:lineRule="auto"/>
              <w:jc w:val="center"/>
              <w:rPr>
                <w:rFonts w:eastAsia="Calibri" w:cstheme="minorHAnsi"/>
                <w:b/>
                <w:bCs/>
                <w:sz w:val="18"/>
                <w:szCs w:val="18"/>
              </w:rPr>
            </w:pPr>
          </w:p>
        </w:tc>
      </w:tr>
      <w:tr w:rsidR="0030075C" w:rsidRPr="00D01470" w14:paraId="22BA8649" w14:textId="77777777" w:rsidTr="009517F0">
        <w:tc>
          <w:tcPr>
            <w:tcW w:w="879" w:type="dxa"/>
            <w:vMerge/>
            <w:shd w:val="clear" w:color="auto" w:fill="4F81BD"/>
            <w:textDirection w:val="btLr"/>
          </w:tcPr>
          <w:p w14:paraId="3F58EF5D" w14:textId="77777777" w:rsidR="0030075C" w:rsidRPr="00D01470" w:rsidRDefault="0030075C" w:rsidP="0030075C">
            <w:pPr>
              <w:spacing w:before="80" w:after="80" w:line="240" w:lineRule="auto"/>
              <w:ind w:left="113" w:right="113"/>
              <w:jc w:val="center"/>
              <w:rPr>
                <w:rFonts w:eastAsia="Calibri" w:cstheme="minorHAnsi"/>
                <w:b/>
                <w:bCs/>
              </w:rPr>
            </w:pPr>
          </w:p>
        </w:tc>
        <w:tc>
          <w:tcPr>
            <w:tcW w:w="9209" w:type="dxa"/>
            <w:gridSpan w:val="15"/>
            <w:shd w:val="clear" w:color="auto" w:fill="4F81BD"/>
            <w:vAlign w:val="center"/>
          </w:tcPr>
          <w:p w14:paraId="51E3943B" w14:textId="77777777" w:rsidR="0030075C" w:rsidRPr="00D01470" w:rsidRDefault="0030075C" w:rsidP="0030075C">
            <w:pPr>
              <w:spacing w:before="80" w:after="80" w:line="240" w:lineRule="auto"/>
              <w:jc w:val="center"/>
              <w:rPr>
                <w:rFonts w:eastAsia="Calibri" w:cstheme="minorHAnsi"/>
                <w:b/>
                <w:bCs/>
              </w:rPr>
            </w:pPr>
            <w:r w:rsidRPr="00D01470">
              <w:rPr>
                <w:rFonts w:eastAsia="Calibri" w:cstheme="minorHAnsi"/>
                <w:b/>
                <w:bCs/>
              </w:rPr>
              <w:t>Demandeur</w:t>
            </w:r>
          </w:p>
        </w:tc>
      </w:tr>
      <w:tr w:rsidR="0030075C" w:rsidRPr="00D01470" w14:paraId="6815BF24" w14:textId="77777777" w:rsidTr="009517F0">
        <w:tc>
          <w:tcPr>
            <w:tcW w:w="879" w:type="dxa"/>
            <w:vMerge/>
            <w:shd w:val="clear" w:color="auto" w:fill="DBE5F1"/>
          </w:tcPr>
          <w:p w14:paraId="68BE52BE" w14:textId="77777777" w:rsidR="0030075C" w:rsidRPr="00D01470" w:rsidRDefault="0030075C" w:rsidP="0030075C">
            <w:pPr>
              <w:spacing w:before="120" w:after="120" w:line="240" w:lineRule="auto"/>
              <w:jc w:val="both"/>
              <w:rPr>
                <w:rFonts w:eastAsia="Calibri" w:cstheme="minorHAnsi"/>
                <w:b/>
                <w:bCs/>
                <w:sz w:val="18"/>
                <w:szCs w:val="18"/>
              </w:rPr>
            </w:pPr>
          </w:p>
        </w:tc>
        <w:tc>
          <w:tcPr>
            <w:tcW w:w="844" w:type="dxa"/>
            <w:shd w:val="clear" w:color="auto" w:fill="DBE5F1"/>
            <w:vAlign w:val="center"/>
          </w:tcPr>
          <w:p w14:paraId="68793403" w14:textId="77777777" w:rsidR="0030075C" w:rsidRPr="00D01470" w:rsidRDefault="0030075C" w:rsidP="0030075C">
            <w:pPr>
              <w:spacing w:before="120" w:after="120" w:line="240" w:lineRule="auto"/>
              <w:jc w:val="both"/>
              <w:rPr>
                <w:rFonts w:eastAsia="Calibri" w:cstheme="minorHAnsi"/>
                <w:b/>
                <w:bCs/>
                <w:sz w:val="18"/>
                <w:szCs w:val="18"/>
              </w:rPr>
            </w:pPr>
            <w:r w:rsidRPr="00D01470">
              <w:rPr>
                <w:rFonts w:eastAsia="Calibri" w:cstheme="minorHAnsi"/>
                <w:b/>
                <w:bCs/>
                <w:sz w:val="18"/>
                <w:szCs w:val="18"/>
              </w:rPr>
              <w:t>Nom :</w:t>
            </w:r>
          </w:p>
        </w:tc>
        <w:tc>
          <w:tcPr>
            <w:tcW w:w="3685" w:type="dxa"/>
            <w:gridSpan w:val="6"/>
            <w:shd w:val="clear" w:color="auto" w:fill="auto"/>
            <w:vAlign w:val="center"/>
          </w:tcPr>
          <w:p w14:paraId="0CCD5400" w14:textId="77777777" w:rsidR="0030075C" w:rsidRPr="00D01470" w:rsidRDefault="0030075C" w:rsidP="0030075C">
            <w:pPr>
              <w:spacing w:before="40" w:after="40" w:line="240" w:lineRule="auto"/>
              <w:jc w:val="both"/>
              <w:rPr>
                <w:rFonts w:eastAsia="Calibri" w:cstheme="minorHAnsi"/>
                <w:sz w:val="18"/>
                <w:szCs w:val="18"/>
              </w:rPr>
            </w:pPr>
          </w:p>
        </w:tc>
        <w:tc>
          <w:tcPr>
            <w:tcW w:w="994" w:type="dxa"/>
            <w:gridSpan w:val="3"/>
            <w:shd w:val="clear" w:color="auto" w:fill="DBE5F1"/>
            <w:vAlign w:val="center"/>
          </w:tcPr>
          <w:p w14:paraId="3C1C2F9C" w14:textId="77777777" w:rsidR="0030075C" w:rsidRPr="00D01470" w:rsidRDefault="0030075C" w:rsidP="0030075C">
            <w:pPr>
              <w:spacing w:before="40" w:after="40" w:line="240" w:lineRule="auto"/>
              <w:jc w:val="both"/>
              <w:rPr>
                <w:rFonts w:eastAsia="Calibri" w:cstheme="minorHAnsi"/>
                <w:sz w:val="18"/>
                <w:szCs w:val="18"/>
              </w:rPr>
            </w:pPr>
            <w:r w:rsidRPr="00D01470">
              <w:rPr>
                <w:rFonts w:eastAsia="Calibri" w:cstheme="minorHAnsi"/>
                <w:sz w:val="18"/>
                <w:szCs w:val="18"/>
              </w:rPr>
              <w:t>Prénom :</w:t>
            </w:r>
          </w:p>
        </w:tc>
        <w:tc>
          <w:tcPr>
            <w:tcW w:w="3686" w:type="dxa"/>
            <w:gridSpan w:val="5"/>
            <w:shd w:val="clear" w:color="auto" w:fill="auto"/>
            <w:vAlign w:val="center"/>
          </w:tcPr>
          <w:p w14:paraId="205B4293" w14:textId="77777777" w:rsidR="0030075C" w:rsidRPr="00D01470" w:rsidRDefault="0030075C" w:rsidP="0030075C">
            <w:pPr>
              <w:spacing w:before="40" w:after="40" w:line="240" w:lineRule="auto"/>
              <w:jc w:val="center"/>
              <w:rPr>
                <w:rFonts w:eastAsia="Calibri" w:cstheme="minorHAnsi"/>
                <w:sz w:val="18"/>
                <w:szCs w:val="18"/>
              </w:rPr>
            </w:pPr>
          </w:p>
        </w:tc>
      </w:tr>
      <w:tr w:rsidR="0030075C" w:rsidRPr="00D01470" w14:paraId="393377C6" w14:textId="77777777" w:rsidTr="009517F0">
        <w:tc>
          <w:tcPr>
            <w:tcW w:w="879" w:type="dxa"/>
            <w:vMerge/>
            <w:shd w:val="clear" w:color="auto" w:fill="4F81BD"/>
          </w:tcPr>
          <w:p w14:paraId="2552BBB2" w14:textId="77777777" w:rsidR="0030075C" w:rsidRPr="00D01470" w:rsidRDefault="0030075C" w:rsidP="0030075C">
            <w:pPr>
              <w:spacing w:before="80" w:after="80" w:line="240" w:lineRule="auto"/>
              <w:jc w:val="center"/>
              <w:rPr>
                <w:rFonts w:eastAsia="Calibri" w:cstheme="minorHAnsi"/>
                <w:b/>
                <w:bCs/>
              </w:rPr>
            </w:pPr>
          </w:p>
        </w:tc>
        <w:tc>
          <w:tcPr>
            <w:tcW w:w="9209" w:type="dxa"/>
            <w:gridSpan w:val="15"/>
            <w:shd w:val="clear" w:color="auto" w:fill="4F81BD"/>
            <w:vAlign w:val="center"/>
          </w:tcPr>
          <w:p w14:paraId="71F7598D" w14:textId="77777777" w:rsidR="0030075C" w:rsidRPr="00D01470" w:rsidRDefault="0030075C" w:rsidP="0030075C">
            <w:pPr>
              <w:spacing w:before="80" w:after="80" w:line="240" w:lineRule="auto"/>
              <w:jc w:val="center"/>
              <w:rPr>
                <w:rFonts w:eastAsia="Calibri" w:cstheme="minorHAnsi"/>
                <w:b/>
                <w:bCs/>
                <w:sz w:val="18"/>
                <w:szCs w:val="18"/>
              </w:rPr>
            </w:pPr>
            <w:r w:rsidRPr="00D01470">
              <w:rPr>
                <w:rFonts w:eastAsia="Calibri" w:cstheme="minorHAnsi"/>
                <w:b/>
                <w:bCs/>
              </w:rPr>
              <w:t>Transmission de la demande</w:t>
            </w:r>
          </w:p>
        </w:tc>
      </w:tr>
      <w:tr w:rsidR="0030075C" w:rsidRPr="00D01470" w14:paraId="3A71E3A1" w14:textId="77777777" w:rsidTr="009517F0">
        <w:tc>
          <w:tcPr>
            <w:tcW w:w="879" w:type="dxa"/>
            <w:vMerge/>
            <w:shd w:val="clear" w:color="auto" w:fill="DBE5F1"/>
          </w:tcPr>
          <w:p w14:paraId="0686C305" w14:textId="77777777" w:rsidR="0030075C" w:rsidRPr="00D01470" w:rsidRDefault="0030075C" w:rsidP="0030075C">
            <w:pPr>
              <w:spacing w:before="120" w:after="120" w:line="240" w:lineRule="auto"/>
              <w:jc w:val="both"/>
              <w:rPr>
                <w:rFonts w:eastAsia="Calibri" w:cstheme="minorHAnsi"/>
                <w:b/>
                <w:bCs/>
                <w:sz w:val="18"/>
                <w:szCs w:val="18"/>
              </w:rPr>
            </w:pPr>
          </w:p>
        </w:tc>
        <w:tc>
          <w:tcPr>
            <w:tcW w:w="2403" w:type="dxa"/>
            <w:gridSpan w:val="4"/>
            <w:shd w:val="clear" w:color="auto" w:fill="DBE5F1"/>
            <w:vAlign w:val="center"/>
          </w:tcPr>
          <w:p w14:paraId="7AF4535B" w14:textId="77777777" w:rsidR="0030075C" w:rsidRPr="00D01470" w:rsidRDefault="0030075C" w:rsidP="0030075C">
            <w:pPr>
              <w:spacing w:before="120" w:after="120" w:line="240" w:lineRule="auto"/>
              <w:jc w:val="both"/>
              <w:rPr>
                <w:rFonts w:eastAsia="Calibri" w:cstheme="minorHAnsi"/>
                <w:b/>
                <w:bCs/>
                <w:sz w:val="18"/>
                <w:szCs w:val="18"/>
              </w:rPr>
            </w:pPr>
            <w:r w:rsidRPr="00D01470">
              <w:rPr>
                <w:rFonts w:eastAsia="Calibri" w:cstheme="minorHAnsi"/>
                <w:b/>
                <w:bCs/>
                <w:sz w:val="18"/>
                <w:szCs w:val="18"/>
              </w:rPr>
              <w:t>Par (téléphone/courriel) :</w:t>
            </w:r>
          </w:p>
        </w:tc>
        <w:tc>
          <w:tcPr>
            <w:tcW w:w="2126" w:type="dxa"/>
            <w:gridSpan w:val="3"/>
            <w:shd w:val="clear" w:color="auto" w:fill="auto"/>
            <w:vAlign w:val="center"/>
          </w:tcPr>
          <w:p w14:paraId="0A2EC146" w14:textId="77777777" w:rsidR="0030075C" w:rsidRPr="00D01470" w:rsidRDefault="0030075C" w:rsidP="0030075C">
            <w:pPr>
              <w:spacing w:before="120" w:after="120" w:line="240" w:lineRule="auto"/>
              <w:jc w:val="center"/>
              <w:rPr>
                <w:rFonts w:eastAsia="Calibri" w:cstheme="minorHAnsi"/>
                <w:sz w:val="18"/>
                <w:szCs w:val="18"/>
              </w:rPr>
            </w:pPr>
          </w:p>
        </w:tc>
        <w:tc>
          <w:tcPr>
            <w:tcW w:w="569" w:type="dxa"/>
            <w:gridSpan w:val="2"/>
            <w:shd w:val="clear" w:color="auto" w:fill="DBE5F1"/>
            <w:vAlign w:val="center"/>
          </w:tcPr>
          <w:p w14:paraId="3EB94D9B" w14:textId="77777777" w:rsidR="0030075C" w:rsidRPr="00D01470" w:rsidRDefault="0030075C" w:rsidP="0030075C">
            <w:pPr>
              <w:spacing w:before="120" w:after="120" w:line="240" w:lineRule="auto"/>
              <w:jc w:val="both"/>
              <w:rPr>
                <w:rFonts w:eastAsia="Calibri" w:cstheme="minorHAnsi"/>
                <w:sz w:val="18"/>
                <w:szCs w:val="18"/>
              </w:rPr>
            </w:pPr>
            <w:r w:rsidRPr="00D01470">
              <w:rPr>
                <w:rFonts w:eastAsia="Calibri" w:cstheme="minorHAnsi"/>
                <w:sz w:val="18"/>
                <w:szCs w:val="18"/>
              </w:rPr>
              <w:t>Le :</w:t>
            </w:r>
          </w:p>
        </w:tc>
        <w:tc>
          <w:tcPr>
            <w:tcW w:w="2266" w:type="dxa"/>
            <w:gridSpan w:val="3"/>
            <w:shd w:val="clear" w:color="auto" w:fill="auto"/>
            <w:vAlign w:val="center"/>
          </w:tcPr>
          <w:p w14:paraId="65E30F78" w14:textId="77777777" w:rsidR="0030075C" w:rsidRPr="00D01470" w:rsidRDefault="0030075C" w:rsidP="0030075C">
            <w:pPr>
              <w:spacing w:before="120" w:after="120" w:line="240" w:lineRule="auto"/>
              <w:jc w:val="center"/>
              <w:rPr>
                <w:rFonts w:eastAsia="Calibri" w:cstheme="minorHAnsi"/>
                <w:sz w:val="18"/>
                <w:szCs w:val="18"/>
              </w:rPr>
            </w:pPr>
            <w:r w:rsidRPr="00D01470">
              <w:rPr>
                <w:rFonts w:eastAsia="Calibri" w:cstheme="minorHAnsi"/>
                <w:szCs w:val="24"/>
              </w:rPr>
              <w:t>_ _ / _ _  / 20_ _</w:t>
            </w:r>
          </w:p>
        </w:tc>
        <w:tc>
          <w:tcPr>
            <w:tcW w:w="567" w:type="dxa"/>
            <w:gridSpan w:val="2"/>
            <w:shd w:val="clear" w:color="auto" w:fill="DBE5F1"/>
            <w:vAlign w:val="center"/>
          </w:tcPr>
          <w:p w14:paraId="52D55877" w14:textId="77777777" w:rsidR="0030075C" w:rsidRPr="00D01470" w:rsidRDefault="0030075C" w:rsidP="0030075C">
            <w:pPr>
              <w:spacing w:before="120" w:after="120" w:line="240" w:lineRule="auto"/>
              <w:jc w:val="both"/>
              <w:rPr>
                <w:rFonts w:eastAsia="Calibri" w:cstheme="minorHAnsi"/>
                <w:sz w:val="18"/>
                <w:szCs w:val="18"/>
              </w:rPr>
            </w:pPr>
            <w:r w:rsidRPr="00D01470">
              <w:rPr>
                <w:rFonts w:eastAsia="Calibri" w:cstheme="minorHAnsi"/>
                <w:sz w:val="18"/>
                <w:szCs w:val="18"/>
              </w:rPr>
              <w:t>A :</w:t>
            </w:r>
          </w:p>
        </w:tc>
        <w:tc>
          <w:tcPr>
            <w:tcW w:w="1278" w:type="dxa"/>
            <w:shd w:val="clear" w:color="auto" w:fill="auto"/>
            <w:vAlign w:val="center"/>
          </w:tcPr>
          <w:p w14:paraId="5DAFC052" w14:textId="77777777" w:rsidR="0030075C" w:rsidRPr="00D01470" w:rsidRDefault="0030075C" w:rsidP="0030075C">
            <w:pPr>
              <w:spacing w:before="120" w:after="120" w:line="240" w:lineRule="auto"/>
              <w:jc w:val="center"/>
              <w:rPr>
                <w:rFonts w:eastAsia="Calibri" w:cstheme="minorHAnsi"/>
                <w:sz w:val="18"/>
                <w:szCs w:val="18"/>
              </w:rPr>
            </w:pPr>
            <w:r w:rsidRPr="00D01470">
              <w:rPr>
                <w:rFonts w:eastAsia="Calibri" w:cstheme="minorHAnsi"/>
                <w:szCs w:val="24"/>
              </w:rPr>
              <w:t>_ _ H _ _</w:t>
            </w:r>
          </w:p>
        </w:tc>
      </w:tr>
      <w:tr w:rsidR="0030075C" w:rsidRPr="00D01470" w14:paraId="1DEF75BF" w14:textId="77777777" w:rsidTr="009517F0">
        <w:tc>
          <w:tcPr>
            <w:tcW w:w="879" w:type="dxa"/>
            <w:vMerge/>
            <w:shd w:val="clear" w:color="auto" w:fill="4F81BD"/>
          </w:tcPr>
          <w:p w14:paraId="3E366929" w14:textId="77777777" w:rsidR="0030075C" w:rsidRPr="00D01470" w:rsidRDefault="0030075C" w:rsidP="0030075C">
            <w:pPr>
              <w:spacing w:before="80" w:after="80" w:line="240" w:lineRule="auto"/>
              <w:jc w:val="center"/>
              <w:rPr>
                <w:rFonts w:eastAsia="Calibri" w:cstheme="minorHAnsi"/>
                <w:b/>
                <w:bCs/>
              </w:rPr>
            </w:pPr>
          </w:p>
        </w:tc>
        <w:tc>
          <w:tcPr>
            <w:tcW w:w="9209" w:type="dxa"/>
            <w:gridSpan w:val="15"/>
            <w:shd w:val="clear" w:color="auto" w:fill="4F81BD"/>
            <w:vAlign w:val="center"/>
          </w:tcPr>
          <w:p w14:paraId="486D2349" w14:textId="77777777" w:rsidR="0030075C" w:rsidRPr="00D01470" w:rsidRDefault="0030075C" w:rsidP="0030075C">
            <w:pPr>
              <w:spacing w:before="80" w:after="80" w:line="240" w:lineRule="auto"/>
              <w:jc w:val="center"/>
              <w:rPr>
                <w:rFonts w:eastAsia="Calibri" w:cstheme="minorHAnsi"/>
                <w:b/>
                <w:bCs/>
                <w:sz w:val="18"/>
                <w:szCs w:val="18"/>
              </w:rPr>
            </w:pPr>
            <w:r w:rsidRPr="00D01470">
              <w:rPr>
                <w:rFonts w:eastAsia="Calibri" w:cstheme="minorHAnsi"/>
                <w:b/>
                <w:bCs/>
              </w:rPr>
              <w:t>Bénéficiaire</w:t>
            </w:r>
          </w:p>
        </w:tc>
      </w:tr>
      <w:tr w:rsidR="0030075C" w:rsidRPr="00D01470" w14:paraId="308D124A" w14:textId="77777777" w:rsidTr="000C3CB3">
        <w:trPr>
          <w:trHeight w:val="517"/>
        </w:trPr>
        <w:tc>
          <w:tcPr>
            <w:tcW w:w="879" w:type="dxa"/>
            <w:vMerge/>
            <w:shd w:val="clear" w:color="auto" w:fill="DBE5F1"/>
          </w:tcPr>
          <w:p w14:paraId="0684EC25" w14:textId="77777777" w:rsidR="0030075C" w:rsidRPr="00D01470" w:rsidRDefault="0030075C" w:rsidP="0030075C">
            <w:pPr>
              <w:spacing w:before="120" w:after="120" w:line="240" w:lineRule="auto"/>
              <w:jc w:val="both"/>
              <w:rPr>
                <w:rFonts w:eastAsia="Calibri" w:cstheme="minorHAnsi"/>
                <w:b/>
                <w:bCs/>
                <w:sz w:val="18"/>
                <w:szCs w:val="18"/>
              </w:rPr>
            </w:pPr>
          </w:p>
        </w:tc>
        <w:tc>
          <w:tcPr>
            <w:tcW w:w="844" w:type="dxa"/>
            <w:shd w:val="clear" w:color="auto" w:fill="DBE5F1"/>
            <w:vAlign w:val="center"/>
          </w:tcPr>
          <w:p w14:paraId="3463ED0E" w14:textId="77777777" w:rsidR="0030075C" w:rsidRPr="00D01470" w:rsidRDefault="0030075C" w:rsidP="0030075C">
            <w:pPr>
              <w:spacing w:before="120" w:after="120" w:line="240" w:lineRule="auto"/>
              <w:jc w:val="both"/>
              <w:rPr>
                <w:rFonts w:eastAsia="Calibri" w:cstheme="minorHAnsi"/>
                <w:b/>
                <w:bCs/>
                <w:sz w:val="18"/>
                <w:szCs w:val="18"/>
              </w:rPr>
            </w:pPr>
            <w:r w:rsidRPr="00D01470">
              <w:rPr>
                <w:rFonts w:eastAsia="Calibri" w:cstheme="minorHAnsi"/>
                <w:b/>
                <w:bCs/>
                <w:sz w:val="18"/>
                <w:szCs w:val="18"/>
              </w:rPr>
              <w:t>Nom :</w:t>
            </w:r>
          </w:p>
        </w:tc>
        <w:tc>
          <w:tcPr>
            <w:tcW w:w="3685" w:type="dxa"/>
            <w:gridSpan w:val="6"/>
            <w:shd w:val="clear" w:color="auto" w:fill="auto"/>
            <w:vAlign w:val="center"/>
          </w:tcPr>
          <w:p w14:paraId="788A12F7" w14:textId="77777777" w:rsidR="0030075C" w:rsidRPr="00D01470" w:rsidRDefault="0030075C" w:rsidP="0030075C">
            <w:pPr>
              <w:spacing w:before="40" w:after="40" w:line="240" w:lineRule="auto"/>
              <w:jc w:val="center"/>
              <w:rPr>
                <w:rFonts w:eastAsia="Calibri" w:cstheme="minorHAnsi"/>
                <w:b/>
                <w:bCs/>
                <w:sz w:val="18"/>
                <w:szCs w:val="18"/>
              </w:rPr>
            </w:pPr>
          </w:p>
        </w:tc>
        <w:tc>
          <w:tcPr>
            <w:tcW w:w="994" w:type="dxa"/>
            <w:gridSpan w:val="3"/>
            <w:shd w:val="clear" w:color="auto" w:fill="DBE5F1"/>
            <w:vAlign w:val="center"/>
          </w:tcPr>
          <w:p w14:paraId="6406889C" w14:textId="77777777" w:rsidR="0030075C" w:rsidRPr="00D01470" w:rsidRDefault="0030075C" w:rsidP="0030075C">
            <w:pPr>
              <w:spacing w:before="40" w:after="40" w:line="240" w:lineRule="auto"/>
              <w:jc w:val="both"/>
              <w:rPr>
                <w:rFonts w:eastAsia="Calibri" w:cstheme="minorHAnsi"/>
                <w:b/>
                <w:bCs/>
                <w:sz w:val="18"/>
                <w:szCs w:val="18"/>
              </w:rPr>
            </w:pPr>
            <w:r w:rsidRPr="00D01470">
              <w:rPr>
                <w:rFonts w:eastAsia="Calibri" w:cstheme="minorHAnsi"/>
                <w:sz w:val="18"/>
                <w:szCs w:val="18"/>
              </w:rPr>
              <w:t>Prénom :</w:t>
            </w:r>
          </w:p>
        </w:tc>
        <w:tc>
          <w:tcPr>
            <w:tcW w:w="3686" w:type="dxa"/>
            <w:gridSpan w:val="5"/>
            <w:shd w:val="clear" w:color="auto" w:fill="auto"/>
            <w:vAlign w:val="center"/>
          </w:tcPr>
          <w:p w14:paraId="69B3C4AD" w14:textId="77777777" w:rsidR="0030075C" w:rsidRPr="00D01470" w:rsidRDefault="0030075C" w:rsidP="0030075C">
            <w:pPr>
              <w:spacing w:before="40" w:after="40" w:line="240" w:lineRule="auto"/>
              <w:jc w:val="center"/>
              <w:rPr>
                <w:rFonts w:eastAsia="Calibri" w:cstheme="minorHAnsi"/>
                <w:sz w:val="18"/>
                <w:szCs w:val="18"/>
              </w:rPr>
            </w:pPr>
          </w:p>
        </w:tc>
      </w:tr>
      <w:tr w:rsidR="0030075C" w:rsidRPr="00D01470" w14:paraId="5232C99E" w14:textId="77777777" w:rsidTr="000C3CB3">
        <w:trPr>
          <w:trHeight w:val="553"/>
        </w:trPr>
        <w:tc>
          <w:tcPr>
            <w:tcW w:w="879" w:type="dxa"/>
            <w:vMerge/>
            <w:shd w:val="clear" w:color="auto" w:fill="DBE5F1"/>
          </w:tcPr>
          <w:p w14:paraId="2F037AE0" w14:textId="77777777" w:rsidR="0030075C" w:rsidRPr="00D01470" w:rsidRDefault="0030075C" w:rsidP="0030075C">
            <w:pPr>
              <w:spacing w:before="40" w:after="40" w:line="240" w:lineRule="auto"/>
              <w:jc w:val="both"/>
              <w:rPr>
                <w:rFonts w:eastAsia="Calibri" w:cstheme="minorHAnsi"/>
                <w:b/>
                <w:bCs/>
                <w:sz w:val="18"/>
                <w:szCs w:val="18"/>
              </w:rPr>
            </w:pPr>
          </w:p>
        </w:tc>
        <w:tc>
          <w:tcPr>
            <w:tcW w:w="1411" w:type="dxa"/>
            <w:gridSpan w:val="3"/>
            <w:shd w:val="clear" w:color="auto" w:fill="DBE5F1"/>
            <w:vAlign w:val="center"/>
          </w:tcPr>
          <w:p w14:paraId="338D9C9F" w14:textId="77777777" w:rsidR="0030075C" w:rsidRPr="00D01470" w:rsidRDefault="0030075C" w:rsidP="0030075C">
            <w:pPr>
              <w:spacing w:before="40" w:after="40" w:line="240" w:lineRule="auto"/>
              <w:jc w:val="both"/>
              <w:rPr>
                <w:rFonts w:eastAsia="Calibri" w:cstheme="minorHAnsi"/>
                <w:b/>
                <w:bCs/>
                <w:sz w:val="18"/>
                <w:szCs w:val="18"/>
              </w:rPr>
            </w:pPr>
            <w:r w:rsidRPr="00D01470">
              <w:rPr>
                <w:rFonts w:eastAsia="Calibri" w:cstheme="minorHAnsi"/>
                <w:b/>
                <w:bCs/>
                <w:sz w:val="18"/>
                <w:szCs w:val="18"/>
              </w:rPr>
              <w:t>Service :</w:t>
            </w:r>
          </w:p>
        </w:tc>
        <w:tc>
          <w:tcPr>
            <w:tcW w:w="7798" w:type="dxa"/>
            <w:gridSpan w:val="12"/>
            <w:shd w:val="clear" w:color="auto" w:fill="auto"/>
            <w:vAlign w:val="center"/>
          </w:tcPr>
          <w:p w14:paraId="5ABE50E8" w14:textId="77777777" w:rsidR="0030075C" w:rsidRPr="00D01470" w:rsidRDefault="0030075C" w:rsidP="0030075C">
            <w:pPr>
              <w:spacing w:before="120" w:after="120" w:line="240" w:lineRule="auto"/>
              <w:jc w:val="center"/>
              <w:rPr>
                <w:rFonts w:eastAsia="Calibri" w:cstheme="minorHAnsi"/>
                <w:sz w:val="18"/>
                <w:szCs w:val="18"/>
              </w:rPr>
            </w:pPr>
          </w:p>
        </w:tc>
      </w:tr>
      <w:tr w:rsidR="0030075C" w:rsidRPr="00D01470" w14:paraId="3B26D49F" w14:textId="77777777" w:rsidTr="009517F0">
        <w:tc>
          <w:tcPr>
            <w:tcW w:w="879" w:type="dxa"/>
            <w:vMerge/>
            <w:shd w:val="clear" w:color="auto" w:fill="4F81BD"/>
          </w:tcPr>
          <w:p w14:paraId="016D9D7A" w14:textId="77777777" w:rsidR="0030075C" w:rsidRPr="00D01470" w:rsidRDefault="0030075C" w:rsidP="0030075C">
            <w:pPr>
              <w:spacing w:before="80" w:after="80" w:line="240" w:lineRule="auto"/>
              <w:jc w:val="center"/>
              <w:rPr>
                <w:rFonts w:eastAsia="Calibri" w:cstheme="minorHAnsi"/>
                <w:b/>
                <w:bCs/>
              </w:rPr>
            </w:pPr>
          </w:p>
        </w:tc>
        <w:tc>
          <w:tcPr>
            <w:tcW w:w="9209" w:type="dxa"/>
            <w:gridSpan w:val="15"/>
            <w:shd w:val="clear" w:color="auto" w:fill="4F81BD"/>
            <w:vAlign w:val="center"/>
          </w:tcPr>
          <w:p w14:paraId="653EF416" w14:textId="77777777" w:rsidR="0030075C" w:rsidRPr="00D01470" w:rsidRDefault="0030075C" w:rsidP="0030075C">
            <w:pPr>
              <w:spacing w:before="80" w:after="80" w:line="240" w:lineRule="auto"/>
              <w:jc w:val="center"/>
              <w:rPr>
                <w:rFonts w:eastAsia="Calibri" w:cstheme="minorHAnsi"/>
                <w:b/>
                <w:bCs/>
                <w:sz w:val="18"/>
                <w:szCs w:val="18"/>
              </w:rPr>
            </w:pPr>
            <w:r w:rsidRPr="00D01470">
              <w:rPr>
                <w:rFonts w:eastAsia="Calibri" w:cstheme="minorHAnsi"/>
                <w:b/>
                <w:bCs/>
              </w:rPr>
              <w:t>Lieu (site / résidence)</w:t>
            </w:r>
          </w:p>
        </w:tc>
      </w:tr>
      <w:tr w:rsidR="0030075C" w:rsidRPr="00D01470" w14:paraId="0F0CE0FA" w14:textId="77777777" w:rsidTr="009517F0">
        <w:tc>
          <w:tcPr>
            <w:tcW w:w="879" w:type="dxa"/>
            <w:vMerge/>
            <w:shd w:val="clear" w:color="auto" w:fill="DBE5F1"/>
          </w:tcPr>
          <w:p w14:paraId="5BB7BAE4" w14:textId="77777777" w:rsidR="0030075C" w:rsidRPr="00D01470" w:rsidRDefault="0030075C" w:rsidP="0030075C">
            <w:pPr>
              <w:spacing w:before="40" w:after="40" w:line="240" w:lineRule="auto"/>
              <w:jc w:val="both"/>
              <w:rPr>
                <w:rFonts w:eastAsia="Calibri" w:cstheme="minorHAnsi"/>
                <w:b/>
                <w:bCs/>
                <w:sz w:val="18"/>
                <w:szCs w:val="18"/>
              </w:rPr>
            </w:pPr>
          </w:p>
        </w:tc>
        <w:tc>
          <w:tcPr>
            <w:tcW w:w="1125" w:type="dxa"/>
            <w:gridSpan w:val="2"/>
            <w:shd w:val="clear" w:color="auto" w:fill="DBE5F1"/>
            <w:vAlign w:val="center"/>
          </w:tcPr>
          <w:p w14:paraId="3289A295" w14:textId="77777777" w:rsidR="0030075C" w:rsidRPr="00D01470" w:rsidRDefault="0030075C" w:rsidP="0030075C">
            <w:pPr>
              <w:spacing w:before="40" w:after="40" w:line="240" w:lineRule="auto"/>
              <w:jc w:val="both"/>
              <w:rPr>
                <w:rFonts w:eastAsia="Calibri" w:cstheme="minorHAnsi"/>
                <w:b/>
                <w:bCs/>
                <w:sz w:val="18"/>
                <w:szCs w:val="18"/>
              </w:rPr>
            </w:pPr>
            <w:r w:rsidRPr="00D01470">
              <w:rPr>
                <w:rFonts w:eastAsia="Calibri" w:cstheme="minorHAnsi"/>
                <w:b/>
                <w:bCs/>
                <w:sz w:val="18"/>
                <w:szCs w:val="18"/>
              </w:rPr>
              <w:t>Numéro :</w:t>
            </w:r>
          </w:p>
        </w:tc>
        <w:tc>
          <w:tcPr>
            <w:tcW w:w="1278" w:type="dxa"/>
            <w:gridSpan w:val="2"/>
            <w:shd w:val="clear" w:color="auto" w:fill="auto"/>
            <w:vAlign w:val="center"/>
          </w:tcPr>
          <w:p w14:paraId="652EFB3A" w14:textId="77777777" w:rsidR="0030075C" w:rsidRPr="00D01470" w:rsidRDefault="0030075C" w:rsidP="0030075C">
            <w:pPr>
              <w:spacing w:before="120" w:after="120" w:line="240" w:lineRule="auto"/>
              <w:jc w:val="center"/>
              <w:rPr>
                <w:rFonts w:eastAsia="Calibri" w:cstheme="minorHAnsi"/>
                <w:sz w:val="18"/>
                <w:szCs w:val="18"/>
              </w:rPr>
            </w:pPr>
          </w:p>
        </w:tc>
        <w:tc>
          <w:tcPr>
            <w:tcW w:w="853" w:type="dxa"/>
            <w:gridSpan w:val="2"/>
            <w:shd w:val="clear" w:color="auto" w:fill="DBE5F1"/>
            <w:vAlign w:val="center"/>
          </w:tcPr>
          <w:p w14:paraId="5668DCC0" w14:textId="77777777" w:rsidR="0030075C" w:rsidRPr="00D01470" w:rsidRDefault="0030075C" w:rsidP="0030075C">
            <w:pPr>
              <w:spacing w:before="120" w:after="120" w:line="240" w:lineRule="auto"/>
              <w:jc w:val="both"/>
              <w:rPr>
                <w:rFonts w:eastAsia="Calibri" w:cstheme="minorHAnsi"/>
                <w:sz w:val="18"/>
                <w:szCs w:val="18"/>
              </w:rPr>
            </w:pPr>
            <w:r w:rsidRPr="00D01470">
              <w:rPr>
                <w:rFonts w:eastAsia="Calibri" w:cstheme="minorHAnsi"/>
                <w:sz w:val="18"/>
                <w:szCs w:val="18"/>
              </w:rPr>
              <w:t>Voie :</w:t>
            </w:r>
          </w:p>
        </w:tc>
        <w:tc>
          <w:tcPr>
            <w:tcW w:w="5953" w:type="dxa"/>
            <w:gridSpan w:val="9"/>
            <w:shd w:val="clear" w:color="auto" w:fill="auto"/>
            <w:vAlign w:val="center"/>
          </w:tcPr>
          <w:p w14:paraId="0FE9952F" w14:textId="77777777" w:rsidR="0030075C" w:rsidRPr="00D01470" w:rsidRDefault="0030075C" w:rsidP="0030075C">
            <w:pPr>
              <w:spacing w:before="120" w:after="120" w:line="240" w:lineRule="auto"/>
              <w:jc w:val="center"/>
              <w:rPr>
                <w:rFonts w:eastAsia="Calibri" w:cstheme="minorHAnsi"/>
                <w:sz w:val="18"/>
                <w:szCs w:val="18"/>
              </w:rPr>
            </w:pPr>
          </w:p>
        </w:tc>
      </w:tr>
      <w:tr w:rsidR="0030075C" w:rsidRPr="00D01470" w14:paraId="5BAC6242" w14:textId="77777777" w:rsidTr="009517F0">
        <w:tc>
          <w:tcPr>
            <w:tcW w:w="879" w:type="dxa"/>
            <w:vMerge/>
            <w:shd w:val="clear" w:color="auto" w:fill="DBE5F1"/>
          </w:tcPr>
          <w:p w14:paraId="7C1F936F" w14:textId="77777777" w:rsidR="0030075C" w:rsidRPr="00D01470" w:rsidRDefault="0030075C" w:rsidP="0030075C">
            <w:pPr>
              <w:spacing w:before="40" w:after="40" w:line="240" w:lineRule="auto"/>
              <w:jc w:val="both"/>
              <w:rPr>
                <w:rFonts w:eastAsia="Calibri" w:cstheme="minorHAnsi"/>
                <w:b/>
                <w:bCs/>
                <w:sz w:val="18"/>
                <w:szCs w:val="18"/>
              </w:rPr>
            </w:pPr>
          </w:p>
        </w:tc>
        <w:tc>
          <w:tcPr>
            <w:tcW w:w="1125" w:type="dxa"/>
            <w:gridSpan w:val="2"/>
            <w:shd w:val="clear" w:color="auto" w:fill="DBE5F1"/>
            <w:vAlign w:val="center"/>
          </w:tcPr>
          <w:p w14:paraId="62680780" w14:textId="77777777" w:rsidR="0030075C" w:rsidRPr="00D01470" w:rsidRDefault="0030075C" w:rsidP="0030075C">
            <w:pPr>
              <w:spacing w:before="40" w:after="40" w:line="240" w:lineRule="auto"/>
              <w:jc w:val="both"/>
              <w:rPr>
                <w:rFonts w:eastAsia="Calibri" w:cstheme="minorHAnsi"/>
                <w:b/>
                <w:bCs/>
                <w:sz w:val="18"/>
                <w:szCs w:val="18"/>
              </w:rPr>
            </w:pPr>
            <w:r w:rsidRPr="00D01470">
              <w:rPr>
                <w:rFonts w:eastAsia="Calibri" w:cstheme="minorHAnsi"/>
                <w:b/>
                <w:bCs/>
                <w:sz w:val="18"/>
                <w:szCs w:val="18"/>
              </w:rPr>
              <w:t>Bâtiment :</w:t>
            </w:r>
          </w:p>
        </w:tc>
        <w:tc>
          <w:tcPr>
            <w:tcW w:w="1278" w:type="dxa"/>
            <w:gridSpan w:val="2"/>
            <w:shd w:val="clear" w:color="auto" w:fill="auto"/>
            <w:vAlign w:val="center"/>
          </w:tcPr>
          <w:p w14:paraId="4BF4B535" w14:textId="77777777" w:rsidR="0030075C" w:rsidRPr="00D01470" w:rsidRDefault="0030075C" w:rsidP="0030075C">
            <w:pPr>
              <w:spacing w:before="120" w:after="120" w:line="240" w:lineRule="auto"/>
              <w:jc w:val="center"/>
              <w:rPr>
                <w:rFonts w:eastAsia="Calibri" w:cstheme="minorHAnsi"/>
                <w:sz w:val="18"/>
                <w:szCs w:val="18"/>
              </w:rPr>
            </w:pPr>
          </w:p>
        </w:tc>
        <w:tc>
          <w:tcPr>
            <w:tcW w:w="853" w:type="dxa"/>
            <w:gridSpan w:val="2"/>
            <w:shd w:val="clear" w:color="auto" w:fill="DBE5F1"/>
            <w:vAlign w:val="center"/>
          </w:tcPr>
          <w:p w14:paraId="05D887D3" w14:textId="77777777" w:rsidR="0030075C" w:rsidRPr="00D01470" w:rsidRDefault="0030075C" w:rsidP="0030075C">
            <w:pPr>
              <w:spacing w:before="120" w:after="120" w:line="240" w:lineRule="auto"/>
              <w:jc w:val="both"/>
              <w:rPr>
                <w:rFonts w:eastAsia="Calibri" w:cstheme="minorHAnsi"/>
                <w:sz w:val="18"/>
                <w:szCs w:val="18"/>
              </w:rPr>
            </w:pPr>
            <w:r w:rsidRPr="00D01470">
              <w:rPr>
                <w:rFonts w:eastAsia="Calibri" w:cstheme="minorHAnsi"/>
                <w:sz w:val="18"/>
                <w:szCs w:val="18"/>
              </w:rPr>
              <w:t>Etage :</w:t>
            </w:r>
          </w:p>
        </w:tc>
        <w:tc>
          <w:tcPr>
            <w:tcW w:w="2267" w:type="dxa"/>
            <w:gridSpan w:val="4"/>
            <w:shd w:val="clear" w:color="auto" w:fill="auto"/>
            <w:vAlign w:val="center"/>
          </w:tcPr>
          <w:p w14:paraId="5EDF6DC3" w14:textId="77777777" w:rsidR="0030075C" w:rsidRPr="00D01470" w:rsidRDefault="0030075C" w:rsidP="0030075C">
            <w:pPr>
              <w:spacing w:before="120" w:after="120" w:line="240" w:lineRule="auto"/>
              <w:jc w:val="center"/>
              <w:rPr>
                <w:rFonts w:eastAsia="Calibri" w:cstheme="minorHAnsi"/>
                <w:sz w:val="18"/>
                <w:szCs w:val="18"/>
              </w:rPr>
            </w:pPr>
          </w:p>
        </w:tc>
        <w:tc>
          <w:tcPr>
            <w:tcW w:w="1558" w:type="dxa"/>
            <w:shd w:val="clear" w:color="auto" w:fill="DBE5F1"/>
            <w:vAlign w:val="center"/>
          </w:tcPr>
          <w:p w14:paraId="3C82AFF3" w14:textId="77777777" w:rsidR="0030075C" w:rsidRPr="00D01470" w:rsidRDefault="0030075C" w:rsidP="0030075C">
            <w:pPr>
              <w:spacing w:before="120" w:after="120" w:line="240" w:lineRule="auto"/>
              <w:jc w:val="both"/>
              <w:rPr>
                <w:rFonts w:eastAsia="Calibri" w:cstheme="minorHAnsi"/>
                <w:sz w:val="18"/>
                <w:szCs w:val="18"/>
              </w:rPr>
            </w:pPr>
            <w:r w:rsidRPr="00D01470">
              <w:rPr>
                <w:rFonts w:eastAsia="Calibri" w:cstheme="minorHAnsi"/>
                <w:sz w:val="18"/>
                <w:szCs w:val="18"/>
              </w:rPr>
              <w:t>Complément :</w:t>
            </w:r>
          </w:p>
        </w:tc>
        <w:tc>
          <w:tcPr>
            <w:tcW w:w="2128" w:type="dxa"/>
            <w:gridSpan w:val="4"/>
            <w:shd w:val="clear" w:color="auto" w:fill="auto"/>
            <w:vAlign w:val="center"/>
          </w:tcPr>
          <w:p w14:paraId="7CA4DC82" w14:textId="77777777" w:rsidR="0030075C" w:rsidRPr="00D01470" w:rsidRDefault="0030075C" w:rsidP="0030075C">
            <w:pPr>
              <w:spacing w:before="120" w:after="120" w:line="240" w:lineRule="auto"/>
              <w:jc w:val="center"/>
              <w:rPr>
                <w:rFonts w:eastAsia="Calibri" w:cstheme="minorHAnsi"/>
                <w:sz w:val="18"/>
                <w:szCs w:val="18"/>
              </w:rPr>
            </w:pPr>
          </w:p>
        </w:tc>
      </w:tr>
      <w:tr w:rsidR="0030075C" w:rsidRPr="00D01470" w14:paraId="02A5DD8D" w14:textId="77777777" w:rsidTr="009517F0">
        <w:tc>
          <w:tcPr>
            <w:tcW w:w="879" w:type="dxa"/>
            <w:vMerge/>
            <w:shd w:val="clear" w:color="auto" w:fill="DBE5F1"/>
          </w:tcPr>
          <w:p w14:paraId="7F4261B4" w14:textId="77777777" w:rsidR="0030075C" w:rsidRPr="00D01470" w:rsidRDefault="0030075C" w:rsidP="0030075C">
            <w:pPr>
              <w:spacing w:before="40" w:after="40" w:line="240" w:lineRule="auto"/>
              <w:jc w:val="both"/>
              <w:rPr>
                <w:rFonts w:eastAsia="Calibri" w:cstheme="minorHAnsi"/>
                <w:b/>
                <w:bCs/>
                <w:sz w:val="18"/>
                <w:szCs w:val="18"/>
              </w:rPr>
            </w:pPr>
          </w:p>
        </w:tc>
        <w:tc>
          <w:tcPr>
            <w:tcW w:w="1125" w:type="dxa"/>
            <w:gridSpan w:val="2"/>
            <w:shd w:val="clear" w:color="auto" w:fill="DBE5F1"/>
            <w:vAlign w:val="center"/>
          </w:tcPr>
          <w:p w14:paraId="30AB2D87" w14:textId="77777777" w:rsidR="0030075C" w:rsidRPr="00D01470" w:rsidRDefault="0030075C" w:rsidP="0030075C">
            <w:pPr>
              <w:spacing w:before="40" w:after="40" w:line="240" w:lineRule="auto"/>
              <w:jc w:val="both"/>
              <w:rPr>
                <w:rFonts w:eastAsia="Calibri" w:cstheme="minorHAnsi"/>
                <w:b/>
                <w:bCs/>
                <w:sz w:val="18"/>
                <w:szCs w:val="18"/>
              </w:rPr>
            </w:pPr>
            <w:r w:rsidRPr="00D01470">
              <w:rPr>
                <w:rFonts w:eastAsia="Calibri" w:cstheme="minorHAnsi"/>
                <w:b/>
                <w:bCs/>
                <w:sz w:val="18"/>
                <w:szCs w:val="18"/>
              </w:rPr>
              <w:t>Code postal :</w:t>
            </w:r>
          </w:p>
        </w:tc>
        <w:tc>
          <w:tcPr>
            <w:tcW w:w="1278" w:type="dxa"/>
            <w:gridSpan w:val="2"/>
            <w:shd w:val="clear" w:color="auto" w:fill="auto"/>
            <w:vAlign w:val="center"/>
          </w:tcPr>
          <w:p w14:paraId="31FE66B1" w14:textId="77777777" w:rsidR="0030075C" w:rsidRPr="00D01470" w:rsidRDefault="0030075C" w:rsidP="0030075C">
            <w:pPr>
              <w:spacing w:before="120" w:after="120" w:line="240" w:lineRule="auto"/>
              <w:jc w:val="center"/>
              <w:rPr>
                <w:rFonts w:eastAsia="Calibri" w:cstheme="minorHAnsi"/>
                <w:sz w:val="18"/>
                <w:szCs w:val="18"/>
              </w:rPr>
            </w:pPr>
          </w:p>
        </w:tc>
        <w:tc>
          <w:tcPr>
            <w:tcW w:w="853" w:type="dxa"/>
            <w:gridSpan w:val="2"/>
            <w:shd w:val="clear" w:color="auto" w:fill="DBE5F1"/>
            <w:vAlign w:val="center"/>
          </w:tcPr>
          <w:p w14:paraId="07B65531" w14:textId="77777777" w:rsidR="0030075C" w:rsidRPr="00D01470" w:rsidRDefault="0030075C" w:rsidP="0030075C">
            <w:pPr>
              <w:spacing w:before="120" w:after="120" w:line="240" w:lineRule="auto"/>
              <w:jc w:val="both"/>
              <w:rPr>
                <w:rFonts w:eastAsia="Calibri" w:cstheme="minorHAnsi"/>
              </w:rPr>
            </w:pPr>
            <w:r w:rsidRPr="00D01470">
              <w:rPr>
                <w:rFonts w:eastAsia="Calibri" w:cstheme="minorHAnsi"/>
                <w:sz w:val="18"/>
                <w:szCs w:val="18"/>
              </w:rPr>
              <w:t>Ville :</w:t>
            </w:r>
          </w:p>
        </w:tc>
        <w:tc>
          <w:tcPr>
            <w:tcW w:w="5953" w:type="dxa"/>
            <w:gridSpan w:val="9"/>
            <w:shd w:val="clear" w:color="auto" w:fill="auto"/>
            <w:vAlign w:val="center"/>
          </w:tcPr>
          <w:p w14:paraId="78EEF7D0" w14:textId="77777777" w:rsidR="0030075C" w:rsidRPr="00D01470" w:rsidRDefault="0030075C" w:rsidP="0030075C">
            <w:pPr>
              <w:spacing w:before="120" w:after="120" w:line="240" w:lineRule="auto"/>
              <w:jc w:val="center"/>
              <w:rPr>
                <w:rFonts w:eastAsia="Calibri" w:cstheme="minorHAnsi"/>
                <w:sz w:val="18"/>
                <w:szCs w:val="18"/>
              </w:rPr>
            </w:pPr>
          </w:p>
        </w:tc>
      </w:tr>
      <w:tr w:rsidR="0030075C" w:rsidRPr="00D01470" w14:paraId="4D956B7E" w14:textId="77777777" w:rsidTr="009517F0">
        <w:tc>
          <w:tcPr>
            <w:tcW w:w="879" w:type="dxa"/>
            <w:vMerge w:val="restart"/>
            <w:shd w:val="clear" w:color="auto" w:fill="4F81BD"/>
            <w:textDirection w:val="btLr"/>
          </w:tcPr>
          <w:p w14:paraId="30312EC9" w14:textId="77777777" w:rsidR="0030075C" w:rsidRPr="00D01470" w:rsidRDefault="0030075C" w:rsidP="0030075C">
            <w:pPr>
              <w:spacing w:before="80" w:after="80" w:line="240" w:lineRule="auto"/>
              <w:ind w:left="113" w:right="113"/>
              <w:jc w:val="center"/>
              <w:rPr>
                <w:rFonts w:eastAsia="Calibri" w:cstheme="minorHAnsi"/>
                <w:b/>
                <w:bCs/>
              </w:rPr>
            </w:pPr>
            <w:r w:rsidRPr="00D01470">
              <w:rPr>
                <w:rFonts w:eastAsia="Calibri" w:cstheme="minorHAnsi"/>
                <w:b/>
                <w:bCs/>
              </w:rPr>
              <w:t>Bénéficiaire et/ou titulaire</w:t>
            </w:r>
          </w:p>
        </w:tc>
        <w:tc>
          <w:tcPr>
            <w:tcW w:w="9209" w:type="dxa"/>
            <w:gridSpan w:val="15"/>
            <w:shd w:val="clear" w:color="auto" w:fill="4F81BD"/>
            <w:vAlign w:val="center"/>
          </w:tcPr>
          <w:p w14:paraId="69DC9037" w14:textId="77777777" w:rsidR="0030075C" w:rsidRPr="00D01470" w:rsidRDefault="0030075C" w:rsidP="0030075C">
            <w:pPr>
              <w:spacing w:before="80" w:after="80" w:line="240" w:lineRule="auto"/>
              <w:jc w:val="center"/>
              <w:rPr>
                <w:rFonts w:eastAsia="Calibri" w:cstheme="minorHAnsi"/>
                <w:b/>
                <w:bCs/>
              </w:rPr>
            </w:pPr>
            <w:r w:rsidRPr="00D01470">
              <w:rPr>
                <w:rFonts w:eastAsia="Calibri" w:cstheme="minorHAnsi"/>
                <w:b/>
                <w:bCs/>
              </w:rPr>
              <w:t>Description du meuble de sûreté concerné</w:t>
            </w:r>
          </w:p>
        </w:tc>
      </w:tr>
      <w:tr w:rsidR="0030075C" w:rsidRPr="00D01470" w14:paraId="6C2287F7" w14:textId="77777777" w:rsidTr="009517F0">
        <w:tc>
          <w:tcPr>
            <w:tcW w:w="879" w:type="dxa"/>
            <w:vMerge/>
            <w:shd w:val="clear" w:color="auto" w:fill="DBE5F1"/>
          </w:tcPr>
          <w:p w14:paraId="78498E9F" w14:textId="77777777" w:rsidR="0030075C" w:rsidRPr="00D01470" w:rsidRDefault="0030075C" w:rsidP="0030075C">
            <w:pPr>
              <w:spacing w:before="40" w:after="40" w:line="240" w:lineRule="auto"/>
              <w:jc w:val="both"/>
              <w:rPr>
                <w:rFonts w:eastAsia="Calibri" w:cstheme="minorHAnsi"/>
                <w:b/>
                <w:bCs/>
                <w:sz w:val="18"/>
                <w:szCs w:val="18"/>
              </w:rPr>
            </w:pPr>
          </w:p>
        </w:tc>
        <w:tc>
          <w:tcPr>
            <w:tcW w:w="3256" w:type="dxa"/>
            <w:gridSpan w:val="6"/>
            <w:shd w:val="clear" w:color="auto" w:fill="DBE5F1"/>
            <w:vAlign w:val="center"/>
          </w:tcPr>
          <w:p w14:paraId="38F15F66" w14:textId="77777777" w:rsidR="0030075C" w:rsidRPr="00D01470" w:rsidRDefault="0030075C" w:rsidP="0030075C">
            <w:pPr>
              <w:spacing w:before="40" w:after="40" w:line="240" w:lineRule="auto"/>
              <w:jc w:val="both"/>
              <w:rPr>
                <w:rFonts w:eastAsia="Calibri" w:cstheme="minorHAnsi"/>
                <w:b/>
                <w:bCs/>
                <w:sz w:val="18"/>
                <w:szCs w:val="18"/>
              </w:rPr>
            </w:pPr>
            <w:r w:rsidRPr="00D01470">
              <w:rPr>
                <w:rFonts w:eastAsia="Calibri" w:cstheme="minorHAnsi"/>
                <w:b/>
                <w:bCs/>
                <w:sz w:val="18"/>
                <w:szCs w:val="18"/>
              </w:rPr>
              <w:t>Type du meuble :</w:t>
            </w:r>
          </w:p>
        </w:tc>
        <w:tc>
          <w:tcPr>
            <w:tcW w:w="5953" w:type="dxa"/>
            <w:gridSpan w:val="9"/>
            <w:shd w:val="clear" w:color="auto" w:fill="auto"/>
            <w:vAlign w:val="center"/>
          </w:tcPr>
          <w:p w14:paraId="1EE5ACCA" w14:textId="77777777" w:rsidR="0030075C" w:rsidRPr="00D01470" w:rsidRDefault="0030075C" w:rsidP="0030075C">
            <w:pPr>
              <w:spacing w:before="120" w:after="120" w:line="240" w:lineRule="auto"/>
              <w:jc w:val="center"/>
              <w:rPr>
                <w:rFonts w:eastAsia="Calibri" w:cstheme="minorHAnsi"/>
                <w:sz w:val="18"/>
                <w:szCs w:val="18"/>
              </w:rPr>
            </w:pPr>
          </w:p>
        </w:tc>
      </w:tr>
      <w:tr w:rsidR="0030075C" w:rsidRPr="00D01470" w14:paraId="77772B4A" w14:textId="77777777" w:rsidTr="009517F0">
        <w:tc>
          <w:tcPr>
            <w:tcW w:w="879" w:type="dxa"/>
            <w:vMerge/>
            <w:shd w:val="clear" w:color="auto" w:fill="DBE5F1"/>
          </w:tcPr>
          <w:p w14:paraId="03C6EC9F" w14:textId="77777777" w:rsidR="0030075C" w:rsidRPr="00D01470" w:rsidRDefault="0030075C" w:rsidP="0030075C">
            <w:pPr>
              <w:spacing w:before="40" w:after="40" w:line="240" w:lineRule="auto"/>
              <w:jc w:val="both"/>
              <w:rPr>
                <w:rFonts w:eastAsia="Calibri" w:cstheme="minorHAnsi"/>
                <w:b/>
                <w:bCs/>
                <w:sz w:val="18"/>
                <w:szCs w:val="18"/>
              </w:rPr>
            </w:pPr>
          </w:p>
        </w:tc>
        <w:tc>
          <w:tcPr>
            <w:tcW w:w="3256" w:type="dxa"/>
            <w:gridSpan w:val="6"/>
            <w:shd w:val="clear" w:color="auto" w:fill="DBE5F1"/>
            <w:vAlign w:val="center"/>
          </w:tcPr>
          <w:p w14:paraId="017033CE" w14:textId="77777777" w:rsidR="0030075C" w:rsidRPr="00D01470" w:rsidRDefault="0030075C" w:rsidP="0030075C">
            <w:pPr>
              <w:spacing w:before="40" w:after="40" w:line="240" w:lineRule="auto"/>
              <w:jc w:val="both"/>
              <w:rPr>
                <w:rFonts w:eastAsia="Calibri" w:cstheme="minorHAnsi"/>
                <w:b/>
                <w:bCs/>
                <w:sz w:val="18"/>
                <w:szCs w:val="18"/>
              </w:rPr>
            </w:pPr>
            <w:r w:rsidRPr="00D01470">
              <w:rPr>
                <w:rFonts w:eastAsia="Calibri" w:cstheme="minorHAnsi"/>
                <w:b/>
                <w:bCs/>
                <w:sz w:val="18"/>
                <w:szCs w:val="18"/>
              </w:rPr>
              <w:t>Marque du meuble :</w:t>
            </w:r>
          </w:p>
        </w:tc>
        <w:tc>
          <w:tcPr>
            <w:tcW w:w="5953" w:type="dxa"/>
            <w:gridSpan w:val="9"/>
            <w:shd w:val="clear" w:color="auto" w:fill="auto"/>
            <w:vAlign w:val="center"/>
          </w:tcPr>
          <w:p w14:paraId="48802779" w14:textId="77777777" w:rsidR="0030075C" w:rsidRPr="00D01470" w:rsidRDefault="0030075C" w:rsidP="0030075C">
            <w:pPr>
              <w:spacing w:before="120" w:after="120" w:line="240" w:lineRule="auto"/>
              <w:jc w:val="center"/>
              <w:rPr>
                <w:rFonts w:eastAsia="Calibri" w:cstheme="minorHAnsi"/>
                <w:sz w:val="18"/>
                <w:szCs w:val="18"/>
              </w:rPr>
            </w:pPr>
          </w:p>
        </w:tc>
      </w:tr>
      <w:tr w:rsidR="0030075C" w:rsidRPr="00D01470" w14:paraId="6D4BE24C" w14:textId="77777777" w:rsidTr="009517F0">
        <w:tc>
          <w:tcPr>
            <w:tcW w:w="879" w:type="dxa"/>
            <w:vMerge/>
            <w:shd w:val="clear" w:color="auto" w:fill="DBE5F1"/>
          </w:tcPr>
          <w:p w14:paraId="31C4B57D" w14:textId="77777777" w:rsidR="0030075C" w:rsidRPr="00D01470" w:rsidRDefault="0030075C" w:rsidP="0030075C">
            <w:pPr>
              <w:spacing w:before="40" w:after="40" w:line="240" w:lineRule="auto"/>
              <w:jc w:val="both"/>
              <w:rPr>
                <w:rFonts w:eastAsia="Calibri" w:cstheme="minorHAnsi"/>
                <w:b/>
                <w:bCs/>
                <w:sz w:val="18"/>
                <w:szCs w:val="18"/>
              </w:rPr>
            </w:pPr>
          </w:p>
        </w:tc>
        <w:tc>
          <w:tcPr>
            <w:tcW w:w="3256" w:type="dxa"/>
            <w:gridSpan w:val="6"/>
            <w:shd w:val="clear" w:color="auto" w:fill="DBE5F1"/>
            <w:vAlign w:val="center"/>
          </w:tcPr>
          <w:p w14:paraId="62733CC6" w14:textId="77777777" w:rsidR="0030075C" w:rsidRPr="00D01470" w:rsidRDefault="0030075C" w:rsidP="0030075C">
            <w:pPr>
              <w:spacing w:before="40" w:after="40" w:line="240" w:lineRule="auto"/>
              <w:jc w:val="both"/>
              <w:rPr>
                <w:rFonts w:eastAsia="Calibri" w:cstheme="minorHAnsi"/>
                <w:b/>
                <w:bCs/>
                <w:sz w:val="18"/>
                <w:szCs w:val="18"/>
              </w:rPr>
            </w:pPr>
            <w:r w:rsidRPr="00D01470">
              <w:rPr>
                <w:rFonts w:eastAsia="Calibri" w:cstheme="minorHAnsi"/>
                <w:b/>
                <w:bCs/>
                <w:sz w:val="18"/>
                <w:szCs w:val="18"/>
              </w:rPr>
              <w:t>Type de système de fermeture :</w:t>
            </w:r>
          </w:p>
        </w:tc>
        <w:tc>
          <w:tcPr>
            <w:tcW w:w="5953" w:type="dxa"/>
            <w:gridSpan w:val="9"/>
            <w:shd w:val="clear" w:color="auto" w:fill="auto"/>
            <w:vAlign w:val="center"/>
          </w:tcPr>
          <w:p w14:paraId="79EF52E4" w14:textId="77777777" w:rsidR="0030075C" w:rsidRPr="00D01470" w:rsidRDefault="0030075C" w:rsidP="0030075C">
            <w:pPr>
              <w:spacing w:before="120" w:after="120" w:line="240" w:lineRule="auto"/>
              <w:jc w:val="center"/>
              <w:rPr>
                <w:rFonts w:eastAsia="Calibri" w:cstheme="minorHAnsi"/>
                <w:sz w:val="18"/>
                <w:szCs w:val="18"/>
              </w:rPr>
            </w:pPr>
          </w:p>
        </w:tc>
      </w:tr>
    </w:tbl>
    <w:p w14:paraId="133565FD" w14:textId="42777137" w:rsidR="0030075C" w:rsidRDefault="0030075C" w:rsidP="0030075C">
      <w:pPr>
        <w:spacing w:before="120" w:after="120" w:line="276" w:lineRule="auto"/>
        <w:jc w:val="both"/>
        <w:rPr>
          <w:rFonts w:eastAsia="Calibri" w:cstheme="minorHAnsi"/>
        </w:rPr>
      </w:pPr>
    </w:p>
    <w:p w14:paraId="7B3F1D8C" w14:textId="3F5D8A82" w:rsidR="005E1018" w:rsidRDefault="005E1018" w:rsidP="0030075C">
      <w:pPr>
        <w:spacing w:before="120" w:after="120" w:line="276" w:lineRule="auto"/>
        <w:jc w:val="both"/>
        <w:rPr>
          <w:rFonts w:eastAsia="Calibri" w:cstheme="minorHAnsi"/>
        </w:rPr>
      </w:pPr>
    </w:p>
    <w:p w14:paraId="02976071" w14:textId="77777777" w:rsidR="005E1018" w:rsidRPr="00D01470" w:rsidRDefault="005E1018" w:rsidP="0030075C">
      <w:pPr>
        <w:spacing w:before="120" w:after="120" w:line="276" w:lineRule="auto"/>
        <w:jc w:val="both"/>
        <w:rPr>
          <w:rFonts w:eastAsia="Calibri" w:cstheme="minorHAnsi"/>
        </w:rPr>
      </w:pPr>
    </w:p>
    <w:tbl>
      <w:tblPr>
        <w:tblpPr w:leftFromText="142" w:rightFromText="142" w:vertAnchor="text" w:horzAnchor="margin" w:tblpXSpec="center" w:tblpY="1"/>
        <w:tblW w:w="10315"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709"/>
        <w:gridCol w:w="561"/>
        <w:gridCol w:w="2099"/>
        <w:gridCol w:w="1687"/>
        <w:gridCol w:w="600"/>
        <w:gridCol w:w="689"/>
        <w:gridCol w:w="2694"/>
        <w:gridCol w:w="1276"/>
      </w:tblGrid>
      <w:tr w:rsidR="0030075C" w:rsidRPr="00D01470" w14:paraId="486DFA13" w14:textId="77777777" w:rsidTr="000C3CB3">
        <w:trPr>
          <w:trHeight w:val="562"/>
        </w:trPr>
        <w:tc>
          <w:tcPr>
            <w:tcW w:w="709" w:type="dxa"/>
            <w:vMerge w:val="restart"/>
            <w:tcBorders>
              <w:top w:val="single" w:sz="4" w:space="0" w:color="4F81BD"/>
              <w:left w:val="single" w:sz="4" w:space="0" w:color="4F81BD"/>
              <w:right w:val="single" w:sz="4" w:space="0" w:color="4F81BD"/>
            </w:tcBorders>
            <w:shd w:val="clear" w:color="auto" w:fill="4F81BD"/>
            <w:textDirection w:val="btLr"/>
          </w:tcPr>
          <w:p w14:paraId="02964F70" w14:textId="77777777" w:rsidR="0030075C" w:rsidRPr="00D01470" w:rsidRDefault="0030075C" w:rsidP="0030075C">
            <w:pPr>
              <w:spacing w:before="80" w:after="80" w:line="240" w:lineRule="auto"/>
              <w:ind w:left="113" w:right="113"/>
              <w:jc w:val="center"/>
              <w:rPr>
                <w:rFonts w:eastAsia="Calibri" w:cstheme="minorHAnsi"/>
                <w:b/>
                <w:bCs/>
              </w:rPr>
            </w:pPr>
            <w:r w:rsidRPr="00D01470">
              <w:rPr>
                <w:rFonts w:eastAsia="Calibri" w:cstheme="minorHAnsi"/>
                <w:b/>
                <w:bCs/>
              </w:rPr>
              <w:t>Bénéficiaire et / ou titulaire</w:t>
            </w:r>
          </w:p>
        </w:tc>
        <w:tc>
          <w:tcPr>
            <w:tcW w:w="9606" w:type="dxa"/>
            <w:gridSpan w:val="7"/>
            <w:tcBorders>
              <w:top w:val="single" w:sz="4" w:space="0" w:color="4F81BD"/>
              <w:left w:val="single" w:sz="4" w:space="0" w:color="4F81BD"/>
              <w:bottom w:val="single" w:sz="4" w:space="0" w:color="4F81BD"/>
              <w:right w:val="single" w:sz="4" w:space="0" w:color="4F81BD"/>
            </w:tcBorders>
            <w:shd w:val="clear" w:color="auto" w:fill="4F81BD"/>
            <w:vAlign w:val="center"/>
          </w:tcPr>
          <w:p w14:paraId="5B723BD3" w14:textId="77777777" w:rsidR="0030075C" w:rsidRPr="00D01470" w:rsidRDefault="0030075C" w:rsidP="0030075C">
            <w:pPr>
              <w:spacing w:before="80" w:after="80" w:line="240" w:lineRule="auto"/>
              <w:jc w:val="center"/>
              <w:rPr>
                <w:rFonts w:eastAsia="Calibri" w:cstheme="minorHAnsi"/>
                <w:b/>
                <w:bCs/>
              </w:rPr>
            </w:pPr>
            <w:r w:rsidRPr="00D01470">
              <w:rPr>
                <w:rFonts w:eastAsia="Calibri" w:cstheme="minorHAnsi"/>
                <w:b/>
                <w:bCs/>
              </w:rPr>
              <w:t>Motif de l’intervention</w:t>
            </w:r>
          </w:p>
        </w:tc>
      </w:tr>
      <w:tr w:rsidR="0030075C" w:rsidRPr="00D01470" w14:paraId="5946D053" w14:textId="77777777" w:rsidTr="009517F0">
        <w:tc>
          <w:tcPr>
            <w:tcW w:w="709" w:type="dxa"/>
            <w:vMerge/>
            <w:tcBorders>
              <w:left w:val="single" w:sz="4" w:space="0" w:color="4F81BD"/>
              <w:right w:val="single" w:sz="4" w:space="0" w:color="4F81BD"/>
            </w:tcBorders>
            <w:shd w:val="clear" w:color="auto" w:fill="DBE5F1"/>
          </w:tcPr>
          <w:p w14:paraId="3E1F9560" w14:textId="77777777" w:rsidR="0030075C" w:rsidRPr="00D01470" w:rsidRDefault="0030075C" w:rsidP="0030075C">
            <w:pPr>
              <w:spacing w:after="200" w:line="276" w:lineRule="auto"/>
              <w:rPr>
                <w:rFonts w:eastAsia="Calibri" w:cstheme="minorHAnsi"/>
                <w:b/>
                <w:sz w:val="18"/>
                <w:szCs w:val="18"/>
              </w:rPr>
            </w:pPr>
          </w:p>
        </w:tc>
        <w:tc>
          <w:tcPr>
            <w:tcW w:w="833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5CB261FC" w14:textId="77777777" w:rsidR="0030075C" w:rsidRPr="00D01470" w:rsidRDefault="0030075C" w:rsidP="00370597">
            <w:pPr>
              <w:spacing w:before="80" w:after="80" w:line="276" w:lineRule="auto"/>
              <w:ind w:left="147"/>
              <w:jc w:val="both"/>
              <w:rPr>
                <w:rFonts w:eastAsia="Calibri" w:cstheme="minorHAnsi"/>
                <w:lang w:eastAsia="fr-FR"/>
              </w:rPr>
            </w:pPr>
            <w:r w:rsidRPr="00D01470">
              <w:rPr>
                <w:rFonts w:eastAsia="Calibri" w:cstheme="minorHAnsi"/>
              </w:rPr>
              <w:t>Ouverture de tout type de meuble de sûreté, équipé de tout type de serrure, sans tronçonnage ni découpage, pour divers motifs (oxydation des contacts, perte de code utilisateur, mauvaise manipulation, changement d'utilisateur, etc.)</w:t>
            </w:r>
            <w:r w:rsidRPr="00D01470">
              <w:rPr>
                <w:rFonts w:eastAsia="Calibri" w:cstheme="minorHAnsi"/>
                <w:i/>
                <w:iCs/>
              </w:rPr>
              <w:t xml:space="preserve">  </w:t>
            </w:r>
          </w:p>
        </w:tc>
        <w:tc>
          <w:tcPr>
            <w:tcW w:w="1276" w:type="dxa"/>
            <w:shd w:val="clear" w:color="auto" w:fill="FFFFFF"/>
            <w:vAlign w:val="center"/>
          </w:tcPr>
          <w:p w14:paraId="4265DFC8" w14:textId="77777777" w:rsidR="0030075C" w:rsidRPr="00D01470" w:rsidRDefault="0030075C" w:rsidP="0030075C">
            <w:pPr>
              <w:spacing w:before="40" w:after="40" w:line="240" w:lineRule="auto"/>
              <w:jc w:val="center"/>
              <w:rPr>
                <w:rFonts w:eastAsia="Calibri" w:cstheme="minorHAnsi"/>
                <w:sz w:val="18"/>
                <w:szCs w:val="18"/>
              </w:rPr>
            </w:pPr>
          </w:p>
        </w:tc>
      </w:tr>
      <w:tr w:rsidR="0030075C" w:rsidRPr="00D01470" w14:paraId="1114A7ED" w14:textId="77777777" w:rsidTr="009517F0">
        <w:tc>
          <w:tcPr>
            <w:tcW w:w="709" w:type="dxa"/>
            <w:vMerge/>
            <w:tcBorders>
              <w:left w:val="single" w:sz="4" w:space="0" w:color="4F81BD"/>
              <w:right w:val="single" w:sz="4" w:space="0" w:color="4F81BD"/>
            </w:tcBorders>
            <w:shd w:val="clear" w:color="auto" w:fill="DBE5F1"/>
          </w:tcPr>
          <w:p w14:paraId="0CB2E3BC" w14:textId="77777777" w:rsidR="0030075C" w:rsidRPr="00D01470" w:rsidRDefault="0030075C" w:rsidP="0030075C">
            <w:pPr>
              <w:spacing w:after="200" w:line="276" w:lineRule="auto"/>
              <w:rPr>
                <w:rFonts w:eastAsia="Calibri" w:cstheme="minorHAnsi"/>
                <w:b/>
                <w:sz w:val="18"/>
                <w:szCs w:val="18"/>
              </w:rPr>
            </w:pPr>
          </w:p>
        </w:tc>
        <w:tc>
          <w:tcPr>
            <w:tcW w:w="8330" w:type="dxa"/>
            <w:gridSpan w:val="6"/>
            <w:tcBorders>
              <w:top w:val="nil"/>
              <w:left w:val="single" w:sz="4" w:space="0" w:color="auto"/>
              <w:bottom w:val="single" w:sz="4" w:space="0" w:color="auto"/>
              <w:right w:val="single" w:sz="4" w:space="0" w:color="auto"/>
            </w:tcBorders>
            <w:shd w:val="clear" w:color="000000" w:fill="FFFFFF"/>
            <w:vAlign w:val="center"/>
          </w:tcPr>
          <w:p w14:paraId="45D76622" w14:textId="77777777" w:rsidR="0030075C" w:rsidRPr="00D01470" w:rsidRDefault="0030075C" w:rsidP="0030075C">
            <w:pPr>
              <w:spacing w:before="80" w:after="80" w:line="276" w:lineRule="auto"/>
              <w:ind w:firstLineChars="100" w:firstLine="220"/>
              <w:jc w:val="both"/>
              <w:rPr>
                <w:rFonts w:eastAsia="Calibri" w:cstheme="minorHAnsi"/>
              </w:rPr>
            </w:pPr>
            <w:r w:rsidRPr="00D01470">
              <w:rPr>
                <w:rFonts w:eastAsia="Calibri" w:cstheme="minorHAnsi"/>
              </w:rPr>
              <w:t xml:space="preserve">Reproduction et fourniture d'une clef </w:t>
            </w:r>
            <w:r w:rsidRPr="00D01470">
              <w:rPr>
                <w:rFonts w:eastAsia="Calibri" w:cstheme="minorHAnsi"/>
                <w:b/>
                <w:bCs/>
              </w:rPr>
              <w:t>sur site</w:t>
            </w:r>
          </w:p>
        </w:tc>
        <w:tc>
          <w:tcPr>
            <w:tcW w:w="1276" w:type="dxa"/>
            <w:shd w:val="clear" w:color="auto" w:fill="FFFFFF"/>
            <w:vAlign w:val="center"/>
          </w:tcPr>
          <w:p w14:paraId="73760116" w14:textId="77777777" w:rsidR="0030075C" w:rsidRPr="00D01470" w:rsidRDefault="0030075C" w:rsidP="0030075C">
            <w:pPr>
              <w:spacing w:before="40" w:after="40" w:line="240" w:lineRule="auto"/>
              <w:jc w:val="center"/>
              <w:rPr>
                <w:rFonts w:eastAsia="Calibri" w:cstheme="minorHAnsi"/>
                <w:sz w:val="18"/>
                <w:szCs w:val="18"/>
              </w:rPr>
            </w:pPr>
          </w:p>
        </w:tc>
      </w:tr>
      <w:tr w:rsidR="0030075C" w:rsidRPr="00D01470" w14:paraId="676FE1A6" w14:textId="77777777" w:rsidTr="009517F0">
        <w:tc>
          <w:tcPr>
            <w:tcW w:w="709" w:type="dxa"/>
            <w:vMerge/>
            <w:tcBorders>
              <w:left w:val="single" w:sz="4" w:space="0" w:color="4F81BD"/>
              <w:right w:val="single" w:sz="4" w:space="0" w:color="4F81BD"/>
            </w:tcBorders>
            <w:shd w:val="clear" w:color="auto" w:fill="DBE5F1"/>
          </w:tcPr>
          <w:p w14:paraId="607AD72F" w14:textId="77777777" w:rsidR="0030075C" w:rsidRPr="00D01470" w:rsidRDefault="0030075C" w:rsidP="0030075C">
            <w:pPr>
              <w:spacing w:after="200" w:line="276" w:lineRule="auto"/>
              <w:rPr>
                <w:rFonts w:eastAsia="Calibri" w:cstheme="minorHAnsi"/>
                <w:b/>
                <w:sz w:val="18"/>
                <w:szCs w:val="18"/>
              </w:rPr>
            </w:pPr>
          </w:p>
        </w:tc>
        <w:tc>
          <w:tcPr>
            <w:tcW w:w="8330" w:type="dxa"/>
            <w:gridSpan w:val="6"/>
            <w:tcBorders>
              <w:top w:val="nil"/>
              <w:left w:val="single" w:sz="4" w:space="0" w:color="auto"/>
              <w:bottom w:val="single" w:sz="4" w:space="0" w:color="auto"/>
              <w:right w:val="single" w:sz="4" w:space="0" w:color="auto"/>
            </w:tcBorders>
            <w:shd w:val="clear" w:color="000000" w:fill="FFFFFF"/>
            <w:vAlign w:val="center"/>
          </w:tcPr>
          <w:p w14:paraId="639E06BB" w14:textId="77777777" w:rsidR="0030075C" w:rsidRPr="00D01470" w:rsidRDefault="0030075C" w:rsidP="0030075C">
            <w:pPr>
              <w:spacing w:before="80" w:after="80" w:line="276" w:lineRule="auto"/>
              <w:ind w:firstLineChars="100" w:firstLine="220"/>
              <w:jc w:val="both"/>
              <w:rPr>
                <w:rFonts w:eastAsia="Calibri" w:cstheme="minorHAnsi"/>
              </w:rPr>
            </w:pPr>
            <w:r w:rsidRPr="00D01470">
              <w:rPr>
                <w:rFonts w:eastAsia="Calibri" w:cstheme="minorHAnsi"/>
              </w:rPr>
              <w:t xml:space="preserve">Reproduction et fourniture d'une clef </w:t>
            </w:r>
            <w:r w:rsidRPr="00D01470">
              <w:rPr>
                <w:rFonts w:eastAsia="Calibri" w:cstheme="minorHAnsi"/>
                <w:b/>
                <w:bCs/>
              </w:rPr>
              <w:t>hors site</w:t>
            </w:r>
          </w:p>
        </w:tc>
        <w:tc>
          <w:tcPr>
            <w:tcW w:w="1276" w:type="dxa"/>
            <w:shd w:val="clear" w:color="auto" w:fill="FFFFFF"/>
            <w:vAlign w:val="center"/>
          </w:tcPr>
          <w:p w14:paraId="407519E9" w14:textId="77777777" w:rsidR="0030075C" w:rsidRPr="00D01470" w:rsidRDefault="0030075C" w:rsidP="0030075C">
            <w:pPr>
              <w:spacing w:before="40" w:after="40" w:line="240" w:lineRule="auto"/>
              <w:jc w:val="center"/>
              <w:rPr>
                <w:rFonts w:eastAsia="Calibri" w:cstheme="minorHAnsi"/>
                <w:sz w:val="18"/>
                <w:szCs w:val="18"/>
              </w:rPr>
            </w:pPr>
          </w:p>
        </w:tc>
      </w:tr>
      <w:tr w:rsidR="0030075C" w:rsidRPr="00D01470" w14:paraId="73217426" w14:textId="77777777" w:rsidTr="009517F0">
        <w:tc>
          <w:tcPr>
            <w:tcW w:w="709" w:type="dxa"/>
            <w:vMerge/>
            <w:tcBorders>
              <w:left w:val="single" w:sz="4" w:space="0" w:color="4F81BD"/>
              <w:right w:val="single" w:sz="4" w:space="0" w:color="4F81BD"/>
            </w:tcBorders>
            <w:shd w:val="clear" w:color="auto" w:fill="DBE5F1"/>
          </w:tcPr>
          <w:p w14:paraId="4A308D9F" w14:textId="77777777" w:rsidR="0030075C" w:rsidRPr="00D01470" w:rsidRDefault="0030075C" w:rsidP="0030075C">
            <w:pPr>
              <w:spacing w:after="200" w:line="276" w:lineRule="auto"/>
              <w:rPr>
                <w:rFonts w:eastAsia="Calibri" w:cstheme="minorHAnsi"/>
                <w:b/>
                <w:sz w:val="18"/>
                <w:szCs w:val="18"/>
              </w:rPr>
            </w:pPr>
          </w:p>
        </w:tc>
        <w:tc>
          <w:tcPr>
            <w:tcW w:w="8330" w:type="dxa"/>
            <w:gridSpan w:val="6"/>
            <w:tcBorders>
              <w:top w:val="nil"/>
              <w:left w:val="single" w:sz="4" w:space="0" w:color="auto"/>
              <w:bottom w:val="single" w:sz="4" w:space="0" w:color="auto"/>
              <w:right w:val="single" w:sz="4" w:space="0" w:color="auto"/>
            </w:tcBorders>
            <w:shd w:val="clear" w:color="000000" w:fill="FFFFFF"/>
            <w:vAlign w:val="center"/>
          </w:tcPr>
          <w:p w14:paraId="43B5F151" w14:textId="77777777" w:rsidR="0030075C" w:rsidRPr="00D01470" w:rsidRDefault="0030075C" w:rsidP="0030075C">
            <w:pPr>
              <w:spacing w:before="80" w:after="80" w:line="276" w:lineRule="auto"/>
              <w:ind w:firstLineChars="100" w:firstLine="220"/>
              <w:jc w:val="both"/>
              <w:rPr>
                <w:rFonts w:eastAsia="Calibri" w:cstheme="minorHAnsi"/>
              </w:rPr>
            </w:pPr>
            <w:r w:rsidRPr="00D01470">
              <w:rPr>
                <w:rFonts w:eastAsia="Calibri" w:cstheme="minorHAnsi"/>
              </w:rPr>
              <w:t xml:space="preserve">Fourniture et installation d'une poignée </w:t>
            </w:r>
          </w:p>
        </w:tc>
        <w:tc>
          <w:tcPr>
            <w:tcW w:w="1276" w:type="dxa"/>
            <w:shd w:val="clear" w:color="auto" w:fill="FFFFFF"/>
            <w:vAlign w:val="center"/>
          </w:tcPr>
          <w:p w14:paraId="35F78120" w14:textId="77777777" w:rsidR="0030075C" w:rsidRPr="00D01470" w:rsidRDefault="0030075C" w:rsidP="0030075C">
            <w:pPr>
              <w:spacing w:before="40" w:after="40" w:line="240" w:lineRule="auto"/>
              <w:jc w:val="center"/>
              <w:rPr>
                <w:rFonts w:eastAsia="Calibri" w:cstheme="minorHAnsi"/>
                <w:sz w:val="18"/>
                <w:szCs w:val="18"/>
              </w:rPr>
            </w:pPr>
          </w:p>
        </w:tc>
      </w:tr>
      <w:tr w:rsidR="0030075C" w:rsidRPr="00D01470" w14:paraId="48D36D43" w14:textId="77777777" w:rsidTr="009517F0">
        <w:tc>
          <w:tcPr>
            <w:tcW w:w="709" w:type="dxa"/>
            <w:vMerge/>
            <w:tcBorders>
              <w:left w:val="single" w:sz="4" w:space="0" w:color="4F81BD"/>
              <w:right w:val="single" w:sz="4" w:space="0" w:color="4F81BD"/>
            </w:tcBorders>
            <w:shd w:val="clear" w:color="auto" w:fill="DBE5F1"/>
          </w:tcPr>
          <w:p w14:paraId="6571D99A" w14:textId="77777777" w:rsidR="0030075C" w:rsidRPr="00D01470" w:rsidRDefault="0030075C" w:rsidP="0030075C">
            <w:pPr>
              <w:spacing w:after="200" w:line="276" w:lineRule="auto"/>
              <w:rPr>
                <w:rFonts w:eastAsia="Calibri" w:cstheme="minorHAnsi"/>
                <w:b/>
                <w:sz w:val="18"/>
                <w:szCs w:val="18"/>
              </w:rPr>
            </w:pPr>
          </w:p>
        </w:tc>
        <w:tc>
          <w:tcPr>
            <w:tcW w:w="8330" w:type="dxa"/>
            <w:gridSpan w:val="6"/>
            <w:tcBorders>
              <w:top w:val="nil"/>
              <w:left w:val="single" w:sz="4" w:space="0" w:color="auto"/>
              <w:bottom w:val="single" w:sz="4" w:space="0" w:color="auto"/>
              <w:right w:val="single" w:sz="4" w:space="0" w:color="auto"/>
            </w:tcBorders>
            <w:shd w:val="clear" w:color="000000" w:fill="FFFFFF"/>
            <w:vAlign w:val="center"/>
          </w:tcPr>
          <w:p w14:paraId="5BB5D644" w14:textId="77777777" w:rsidR="0030075C" w:rsidRPr="00D01470" w:rsidRDefault="0030075C" w:rsidP="0030075C">
            <w:pPr>
              <w:spacing w:before="80" w:after="80" w:line="276" w:lineRule="auto"/>
              <w:ind w:firstLineChars="100" w:firstLine="220"/>
              <w:jc w:val="both"/>
              <w:rPr>
                <w:rFonts w:eastAsia="Calibri" w:cstheme="minorHAnsi"/>
              </w:rPr>
            </w:pPr>
            <w:r w:rsidRPr="00D01470">
              <w:rPr>
                <w:rFonts w:eastAsia="Calibri" w:cstheme="minorHAnsi"/>
              </w:rPr>
              <w:t xml:space="preserve">Fourniture et mise en place d'une serrure à disques </w:t>
            </w:r>
          </w:p>
        </w:tc>
        <w:tc>
          <w:tcPr>
            <w:tcW w:w="1276" w:type="dxa"/>
            <w:shd w:val="clear" w:color="auto" w:fill="FFFFFF"/>
            <w:vAlign w:val="center"/>
          </w:tcPr>
          <w:p w14:paraId="69E9C910" w14:textId="77777777" w:rsidR="0030075C" w:rsidRPr="00D01470" w:rsidRDefault="0030075C" w:rsidP="0030075C">
            <w:pPr>
              <w:spacing w:before="40" w:after="40" w:line="240" w:lineRule="auto"/>
              <w:jc w:val="center"/>
              <w:rPr>
                <w:rFonts w:eastAsia="Calibri" w:cstheme="minorHAnsi"/>
                <w:sz w:val="18"/>
                <w:szCs w:val="18"/>
              </w:rPr>
            </w:pPr>
          </w:p>
        </w:tc>
      </w:tr>
      <w:tr w:rsidR="0030075C" w:rsidRPr="00D01470" w14:paraId="2E5965FB" w14:textId="77777777" w:rsidTr="009517F0">
        <w:tc>
          <w:tcPr>
            <w:tcW w:w="709" w:type="dxa"/>
            <w:vMerge/>
            <w:tcBorders>
              <w:left w:val="single" w:sz="4" w:space="0" w:color="4F81BD"/>
              <w:right w:val="single" w:sz="4" w:space="0" w:color="4F81BD"/>
            </w:tcBorders>
            <w:shd w:val="clear" w:color="auto" w:fill="DBE5F1"/>
          </w:tcPr>
          <w:p w14:paraId="7213863E" w14:textId="77777777" w:rsidR="0030075C" w:rsidRPr="00D01470" w:rsidRDefault="0030075C" w:rsidP="0030075C">
            <w:pPr>
              <w:spacing w:after="200" w:line="276" w:lineRule="auto"/>
              <w:rPr>
                <w:rFonts w:eastAsia="Calibri" w:cstheme="minorHAnsi"/>
                <w:b/>
                <w:sz w:val="18"/>
                <w:szCs w:val="18"/>
              </w:rPr>
            </w:pPr>
          </w:p>
        </w:tc>
        <w:tc>
          <w:tcPr>
            <w:tcW w:w="8330" w:type="dxa"/>
            <w:gridSpan w:val="6"/>
            <w:tcBorders>
              <w:top w:val="nil"/>
              <w:left w:val="single" w:sz="4" w:space="0" w:color="auto"/>
              <w:bottom w:val="single" w:sz="4" w:space="0" w:color="auto"/>
              <w:right w:val="single" w:sz="4" w:space="0" w:color="auto"/>
            </w:tcBorders>
            <w:shd w:val="clear" w:color="000000" w:fill="FFFFFF"/>
            <w:vAlign w:val="center"/>
          </w:tcPr>
          <w:p w14:paraId="7211EFBB" w14:textId="77777777" w:rsidR="0030075C" w:rsidRPr="00D01470" w:rsidRDefault="0030075C" w:rsidP="0030075C">
            <w:pPr>
              <w:spacing w:before="80" w:after="80" w:line="276" w:lineRule="auto"/>
              <w:ind w:left="146" w:firstLineChars="33" w:firstLine="73"/>
              <w:jc w:val="both"/>
              <w:rPr>
                <w:rFonts w:eastAsia="Calibri" w:cstheme="minorHAnsi"/>
              </w:rPr>
            </w:pPr>
            <w:r w:rsidRPr="00D01470">
              <w:rPr>
                <w:rFonts w:eastAsia="Calibri" w:cstheme="minorHAnsi"/>
              </w:rPr>
              <w:t xml:space="preserve">Fourniture et mise en place d'une serrure à disques à </w:t>
            </w:r>
            <w:r w:rsidRPr="00D01470">
              <w:rPr>
                <w:rFonts w:eastAsia="Calibri" w:cstheme="minorHAnsi"/>
                <w:b/>
                <w:bCs/>
              </w:rPr>
              <w:t>brouillage manuel</w:t>
            </w:r>
          </w:p>
        </w:tc>
        <w:tc>
          <w:tcPr>
            <w:tcW w:w="1276" w:type="dxa"/>
            <w:shd w:val="clear" w:color="auto" w:fill="FFFFFF"/>
            <w:vAlign w:val="center"/>
          </w:tcPr>
          <w:p w14:paraId="3526D8D6" w14:textId="77777777" w:rsidR="0030075C" w:rsidRPr="00D01470" w:rsidRDefault="0030075C" w:rsidP="0030075C">
            <w:pPr>
              <w:spacing w:before="40" w:after="40" w:line="240" w:lineRule="auto"/>
              <w:jc w:val="center"/>
              <w:rPr>
                <w:rFonts w:eastAsia="Calibri" w:cstheme="minorHAnsi"/>
                <w:sz w:val="18"/>
                <w:szCs w:val="18"/>
              </w:rPr>
            </w:pPr>
          </w:p>
        </w:tc>
      </w:tr>
      <w:tr w:rsidR="0030075C" w:rsidRPr="00D01470" w14:paraId="779A7A26" w14:textId="77777777" w:rsidTr="009517F0">
        <w:tc>
          <w:tcPr>
            <w:tcW w:w="709" w:type="dxa"/>
            <w:vMerge/>
            <w:tcBorders>
              <w:left w:val="single" w:sz="4" w:space="0" w:color="4F81BD"/>
              <w:right w:val="single" w:sz="4" w:space="0" w:color="4F81BD"/>
            </w:tcBorders>
            <w:shd w:val="clear" w:color="auto" w:fill="DBE5F1"/>
          </w:tcPr>
          <w:p w14:paraId="36AA18AA" w14:textId="77777777" w:rsidR="0030075C" w:rsidRPr="00D01470" w:rsidRDefault="0030075C" w:rsidP="0030075C">
            <w:pPr>
              <w:spacing w:after="200" w:line="276" w:lineRule="auto"/>
              <w:rPr>
                <w:rFonts w:eastAsia="Calibri" w:cstheme="minorHAnsi"/>
                <w:b/>
                <w:sz w:val="18"/>
                <w:szCs w:val="18"/>
              </w:rPr>
            </w:pPr>
          </w:p>
        </w:tc>
        <w:tc>
          <w:tcPr>
            <w:tcW w:w="8330" w:type="dxa"/>
            <w:gridSpan w:val="6"/>
            <w:tcBorders>
              <w:top w:val="nil"/>
              <w:left w:val="single" w:sz="4" w:space="0" w:color="auto"/>
              <w:bottom w:val="single" w:sz="4" w:space="0" w:color="auto"/>
              <w:right w:val="single" w:sz="4" w:space="0" w:color="auto"/>
            </w:tcBorders>
            <w:shd w:val="clear" w:color="000000" w:fill="FFFFFF"/>
            <w:vAlign w:val="center"/>
          </w:tcPr>
          <w:p w14:paraId="3680FA5D" w14:textId="77777777" w:rsidR="0030075C" w:rsidRPr="00D01470" w:rsidRDefault="0030075C" w:rsidP="0030075C">
            <w:pPr>
              <w:spacing w:before="80" w:after="80" w:line="276" w:lineRule="auto"/>
              <w:ind w:left="147" w:firstLineChars="33" w:firstLine="73"/>
              <w:jc w:val="both"/>
              <w:rPr>
                <w:rFonts w:eastAsia="Calibri" w:cstheme="minorHAnsi"/>
              </w:rPr>
            </w:pPr>
            <w:r w:rsidRPr="00D01470">
              <w:rPr>
                <w:rFonts w:eastAsia="Calibri" w:cstheme="minorHAnsi"/>
              </w:rPr>
              <w:t xml:space="preserve">Fourniture et mise en place d'une serrure à combinaison mécanique à brouillage automatique </w:t>
            </w:r>
            <w:r w:rsidRPr="00D01470">
              <w:rPr>
                <w:rFonts w:eastAsia="Calibri" w:cstheme="minorHAnsi"/>
                <w:b/>
                <w:bCs/>
              </w:rPr>
              <w:t>avec</w:t>
            </w:r>
            <w:r w:rsidRPr="00D01470">
              <w:rPr>
                <w:rFonts w:eastAsia="Calibri" w:cstheme="minorHAnsi"/>
              </w:rPr>
              <w:t xml:space="preserve"> compteur d’ouverture</w:t>
            </w:r>
          </w:p>
        </w:tc>
        <w:tc>
          <w:tcPr>
            <w:tcW w:w="1276" w:type="dxa"/>
            <w:shd w:val="clear" w:color="auto" w:fill="FFFFFF"/>
            <w:vAlign w:val="center"/>
          </w:tcPr>
          <w:p w14:paraId="0D119C01" w14:textId="77777777" w:rsidR="0030075C" w:rsidRPr="00D01470" w:rsidRDefault="0030075C" w:rsidP="0030075C">
            <w:pPr>
              <w:spacing w:before="40" w:after="40" w:line="240" w:lineRule="auto"/>
              <w:jc w:val="center"/>
              <w:rPr>
                <w:rFonts w:eastAsia="Calibri" w:cstheme="minorHAnsi"/>
                <w:sz w:val="18"/>
                <w:szCs w:val="18"/>
              </w:rPr>
            </w:pPr>
          </w:p>
        </w:tc>
      </w:tr>
      <w:tr w:rsidR="0030075C" w:rsidRPr="00D01470" w14:paraId="12418A51" w14:textId="77777777" w:rsidTr="009517F0">
        <w:tc>
          <w:tcPr>
            <w:tcW w:w="709" w:type="dxa"/>
            <w:vMerge/>
            <w:tcBorders>
              <w:left w:val="single" w:sz="4" w:space="0" w:color="4F81BD"/>
              <w:right w:val="single" w:sz="4" w:space="0" w:color="4F81BD"/>
            </w:tcBorders>
            <w:shd w:val="clear" w:color="auto" w:fill="DBE5F1"/>
          </w:tcPr>
          <w:p w14:paraId="7C4CEEF3" w14:textId="77777777" w:rsidR="0030075C" w:rsidRPr="00D01470" w:rsidRDefault="0030075C" w:rsidP="0030075C">
            <w:pPr>
              <w:spacing w:after="200" w:line="276" w:lineRule="auto"/>
              <w:rPr>
                <w:rFonts w:eastAsia="Calibri" w:cstheme="minorHAnsi"/>
                <w:b/>
                <w:sz w:val="18"/>
                <w:szCs w:val="18"/>
              </w:rPr>
            </w:pPr>
          </w:p>
        </w:tc>
        <w:tc>
          <w:tcPr>
            <w:tcW w:w="8330" w:type="dxa"/>
            <w:gridSpan w:val="6"/>
            <w:tcBorders>
              <w:top w:val="nil"/>
              <w:left w:val="single" w:sz="4" w:space="0" w:color="auto"/>
              <w:bottom w:val="single" w:sz="4" w:space="0" w:color="auto"/>
              <w:right w:val="single" w:sz="4" w:space="0" w:color="auto"/>
            </w:tcBorders>
            <w:shd w:val="clear" w:color="000000" w:fill="FFFFFF"/>
            <w:vAlign w:val="center"/>
          </w:tcPr>
          <w:p w14:paraId="2E77D6E4" w14:textId="77777777" w:rsidR="0030075C" w:rsidRPr="00D01470" w:rsidRDefault="0030075C" w:rsidP="0030075C">
            <w:pPr>
              <w:spacing w:before="80" w:after="80" w:line="276" w:lineRule="auto"/>
              <w:ind w:left="146" w:firstLineChars="33" w:firstLine="73"/>
              <w:jc w:val="both"/>
              <w:rPr>
                <w:rFonts w:eastAsia="Calibri" w:cstheme="minorHAnsi"/>
              </w:rPr>
            </w:pPr>
            <w:r w:rsidRPr="00D01470">
              <w:rPr>
                <w:rFonts w:eastAsia="Calibri" w:cstheme="minorHAnsi"/>
              </w:rPr>
              <w:t xml:space="preserve">Fourniture et mise en place d'une serrure à combinaison mécanique à brouillage automatique </w:t>
            </w:r>
            <w:r w:rsidRPr="00D01470">
              <w:rPr>
                <w:rFonts w:eastAsia="Calibri" w:cstheme="minorHAnsi"/>
                <w:b/>
                <w:bCs/>
              </w:rPr>
              <w:t>sans</w:t>
            </w:r>
            <w:r w:rsidRPr="00D01470">
              <w:rPr>
                <w:rFonts w:eastAsia="Calibri" w:cstheme="minorHAnsi"/>
              </w:rPr>
              <w:t xml:space="preserve"> compteur d’ouverture</w:t>
            </w:r>
          </w:p>
        </w:tc>
        <w:tc>
          <w:tcPr>
            <w:tcW w:w="1276" w:type="dxa"/>
            <w:shd w:val="clear" w:color="auto" w:fill="FFFFFF"/>
            <w:vAlign w:val="center"/>
          </w:tcPr>
          <w:p w14:paraId="467BB0FC" w14:textId="77777777" w:rsidR="0030075C" w:rsidRPr="00D01470" w:rsidRDefault="0030075C" w:rsidP="0030075C">
            <w:pPr>
              <w:spacing w:before="40" w:after="40" w:line="240" w:lineRule="auto"/>
              <w:jc w:val="center"/>
              <w:rPr>
                <w:rFonts w:eastAsia="Calibri" w:cstheme="minorHAnsi"/>
                <w:sz w:val="18"/>
                <w:szCs w:val="18"/>
              </w:rPr>
            </w:pPr>
          </w:p>
        </w:tc>
      </w:tr>
      <w:tr w:rsidR="0030075C" w:rsidRPr="00D01470" w14:paraId="7DD91364" w14:textId="77777777" w:rsidTr="009517F0">
        <w:tc>
          <w:tcPr>
            <w:tcW w:w="709" w:type="dxa"/>
            <w:vMerge/>
            <w:tcBorders>
              <w:left w:val="single" w:sz="4" w:space="0" w:color="4F81BD"/>
              <w:right w:val="single" w:sz="4" w:space="0" w:color="4F81BD"/>
            </w:tcBorders>
            <w:shd w:val="clear" w:color="auto" w:fill="DBE5F1"/>
          </w:tcPr>
          <w:p w14:paraId="776405F0" w14:textId="77777777" w:rsidR="0030075C" w:rsidRPr="00D01470" w:rsidRDefault="0030075C" w:rsidP="0030075C">
            <w:pPr>
              <w:spacing w:before="120" w:after="120" w:line="240" w:lineRule="auto"/>
              <w:jc w:val="both"/>
              <w:rPr>
                <w:rFonts w:eastAsia="Calibri" w:cstheme="minorHAnsi"/>
                <w:b/>
                <w:bCs/>
                <w:sz w:val="18"/>
                <w:szCs w:val="18"/>
              </w:rPr>
            </w:pPr>
          </w:p>
        </w:tc>
        <w:tc>
          <w:tcPr>
            <w:tcW w:w="8330" w:type="dxa"/>
            <w:gridSpan w:val="6"/>
            <w:tcBorders>
              <w:top w:val="nil"/>
              <w:left w:val="single" w:sz="4" w:space="0" w:color="auto"/>
              <w:bottom w:val="single" w:sz="4" w:space="0" w:color="auto"/>
              <w:right w:val="single" w:sz="4" w:space="0" w:color="auto"/>
            </w:tcBorders>
            <w:shd w:val="clear" w:color="000000" w:fill="FFFFFF"/>
            <w:vAlign w:val="center"/>
          </w:tcPr>
          <w:p w14:paraId="5344B116" w14:textId="77777777" w:rsidR="0030075C" w:rsidRPr="00D01470" w:rsidRDefault="0030075C" w:rsidP="0030075C">
            <w:pPr>
              <w:spacing w:before="80" w:after="80" w:line="276" w:lineRule="auto"/>
              <w:ind w:left="146" w:firstLineChars="33" w:firstLine="73"/>
              <w:jc w:val="both"/>
              <w:rPr>
                <w:rFonts w:eastAsia="Calibri" w:cstheme="minorHAnsi"/>
              </w:rPr>
            </w:pPr>
            <w:r w:rsidRPr="00D01470">
              <w:rPr>
                <w:rFonts w:eastAsia="Calibri" w:cstheme="minorHAnsi"/>
              </w:rPr>
              <w:t>Fourniture et mise en place d'une serrure à combinaison mécanique à boutons</w:t>
            </w:r>
          </w:p>
        </w:tc>
        <w:tc>
          <w:tcPr>
            <w:tcW w:w="1276" w:type="dxa"/>
            <w:shd w:val="clear" w:color="auto" w:fill="FFFFFF"/>
            <w:vAlign w:val="center"/>
          </w:tcPr>
          <w:p w14:paraId="0D4A7E39" w14:textId="77777777" w:rsidR="0030075C" w:rsidRPr="00D01470" w:rsidRDefault="0030075C" w:rsidP="0030075C">
            <w:pPr>
              <w:spacing w:before="40" w:after="40" w:line="240" w:lineRule="auto"/>
              <w:jc w:val="center"/>
              <w:rPr>
                <w:rFonts w:eastAsia="Calibri" w:cstheme="minorHAnsi"/>
                <w:sz w:val="18"/>
                <w:szCs w:val="18"/>
              </w:rPr>
            </w:pPr>
          </w:p>
        </w:tc>
      </w:tr>
      <w:tr w:rsidR="0030075C" w:rsidRPr="00D01470" w14:paraId="6460D3DD" w14:textId="77777777" w:rsidTr="009517F0">
        <w:tc>
          <w:tcPr>
            <w:tcW w:w="709" w:type="dxa"/>
            <w:vMerge/>
            <w:tcBorders>
              <w:left w:val="single" w:sz="4" w:space="0" w:color="4F81BD"/>
              <w:right w:val="single" w:sz="4" w:space="0" w:color="4F81BD"/>
            </w:tcBorders>
            <w:shd w:val="clear" w:color="auto" w:fill="DBE5F1"/>
          </w:tcPr>
          <w:p w14:paraId="0BC9D67F" w14:textId="77777777" w:rsidR="0030075C" w:rsidRPr="00D01470" w:rsidRDefault="0030075C" w:rsidP="0030075C">
            <w:pPr>
              <w:spacing w:before="120" w:after="120" w:line="240" w:lineRule="auto"/>
              <w:jc w:val="both"/>
              <w:rPr>
                <w:rFonts w:eastAsia="Calibri" w:cstheme="minorHAnsi"/>
                <w:b/>
                <w:bCs/>
                <w:sz w:val="18"/>
                <w:szCs w:val="18"/>
              </w:rPr>
            </w:pPr>
          </w:p>
        </w:tc>
        <w:tc>
          <w:tcPr>
            <w:tcW w:w="8330" w:type="dxa"/>
            <w:gridSpan w:val="6"/>
            <w:tcBorders>
              <w:top w:val="nil"/>
              <w:left w:val="single" w:sz="4" w:space="0" w:color="auto"/>
              <w:bottom w:val="single" w:sz="4" w:space="0" w:color="auto"/>
              <w:right w:val="single" w:sz="4" w:space="0" w:color="auto"/>
            </w:tcBorders>
            <w:shd w:val="clear" w:color="000000" w:fill="FFFFFF"/>
            <w:vAlign w:val="center"/>
          </w:tcPr>
          <w:p w14:paraId="593680A8" w14:textId="77777777" w:rsidR="0030075C" w:rsidRPr="00D01470" w:rsidRDefault="0030075C" w:rsidP="0030075C">
            <w:pPr>
              <w:spacing w:before="80" w:after="80" w:line="276" w:lineRule="auto"/>
              <w:ind w:left="146" w:firstLineChars="33" w:firstLine="73"/>
              <w:jc w:val="both"/>
              <w:rPr>
                <w:rFonts w:eastAsia="Calibri" w:cstheme="minorHAnsi"/>
              </w:rPr>
            </w:pPr>
            <w:r w:rsidRPr="00D01470">
              <w:rPr>
                <w:rFonts w:eastAsia="Calibri" w:cstheme="minorHAnsi"/>
              </w:rPr>
              <w:t>Fourniture et mise en place d'une serrure à combinaison mécanique à clefs</w:t>
            </w:r>
          </w:p>
        </w:tc>
        <w:tc>
          <w:tcPr>
            <w:tcW w:w="1276" w:type="dxa"/>
            <w:shd w:val="clear" w:color="auto" w:fill="FFFFFF"/>
            <w:vAlign w:val="center"/>
          </w:tcPr>
          <w:p w14:paraId="1AF2818E" w14:textId="77777777" w:rsidR="0030075C" w:rsidRPr="00D01470" w:rsidRDefault="0030075C" w:rsidP="0030075C">
            <w:pPr>
              <w:spacing w:before="40" w:after="40" w:line="240" w:lineRule="auto"/>
              <w:jc w:val="center"/>
              <w:rPr>
                <w:rFonts w:eastAsia="Calibri" w:cstheme="minorHAnsi"/>
                <w:sz w:val="18"/>
                <w:szCs w:val="18"/>
              </w:rPr>
            </w:pPr>
          </w:p>
        </w:tc>
      </w:tr>
      <w:tr w:rsidR="0030075C" w:rsidRPr="00D01470" w14:paraId="2126E6F8" w14:textId="77777777" w:rsidTr="009517F0">
        <w:tc>
          <w:tcPr>
            <w:tcW w:w="709" w:type="dxa"/>
            <w:vMerge/>
            <w:tcBorders>
              <w:left w:val="single" w:sz="4" w:space="0" w:color="4F81BD"/>
              <w:right w:val="single" w:sz="4" w:space="0" w:color="4F81BD"/>
            </w:tcBorders>
            <w:shd w:val="clear" w:color="auto" w:fill="DBE5F1"/>
          </w:tcPr>
          <w:p w14:paraId="71ACB6B9" w14:textId="77777777" w:rsidR="0030075C" w:rsidRPr="00D01470" w:rsidRDefault="0030075C" w:rsidP="0030075C">
            <w:pPr>
              <w:spacing w:before="120" w:after="120" w:line="240" w:lineRule="auto"/>
              <w:jc w:val="both"/>
              <w:rPr>
                <w:rFonts w:eastAsia="Calibri" w:cstheme="minorHAnsi"/>
                <w:b/>
                <w:bCs/>
                <w:sz w:val="18"/>
                <w:szCs w:val="18"/>
              </w:rPr>
            </w:pPr>
          </w:p>
        </w:tc>
        <w:tc>
          <w:tcPr>
            <w:tcW w:w="8330" w:type="dxa"/>
            <w:gridSpan w:val="6"/>
            <w:tcBorders>
              <w:top w:val="nil"/>
              <w:left w:val="single" w:sz="4" w:space="0" w:color="auto"/>
              <w:bottom w:val="single" w:sz="4" w:space="0" w:color="auto"/>
              <w:right w:val="single" w:sz="4" w:space="0" w:color="auto"/>
            </w:tcBorders>
            <w:shd w:val="clear" w:color="000000" w:fill="FFFFFF"/>
            <w:vAlign w:val="center"/>
          </w:tcPr>
          <w:p w14:paraId="09EAD790" w14:textId="77777777" w:rsidR="0030075C" w:rsidRPr="00D01470" w:rsidRDefault="0030075C" w:rsidP="0030075C">
            <w:pPr>
              <w:spacing w:before="80" w:after="80" w:line="276" w:lineRule="auto"/>
              <w:ind w:left="146" w:firstLineChars="33" w:firstLine="73"/>
              <w:jc w:val="both"/>
              <w:rPr>
                <w:rFonts w:eastAsia="Calibri" w:cstheme="minorHAnsi"/>
              </w:rPr>
            </w:pPr>
            <w:r w:rsidRPr="00D01470">
              <w:rPr>
                <w:rFonts w:eastAsia="Calibri" w:cstheme="minorHAnsi"/>
              </w:rPr>
              <w:t>Fourniture et mise en place d'une serrure à combinaison électronique (ex : vitricode)</w:t>
            </w:r>
          </w:p>
        </w:tc>
        <w:tc>
          <w:tcPr>
            <w:tcW w:w="1276" w:type="dxa"/>
            <w:shd w:val="clear" w:color="auto" w:fill="FFFFFF"/>
            <w:vAlign w:val="center"/>
          </w:tcPr>
          <w:p w14:paraId="115C68A3" w14:textId="77777777" w:rsidR="0030075C" w:rsidRPr="00D01470" w:rsidRDefault="0030075C" w:rsidP="0030075C">
            <w:pPr>
              <w:spacing w:before="40" w:after="40" w:line="240" w:lineRule="auto"/>
              <w:jc w:val="center"/>
              <w:rPr>
                <w:rFonts w:eastAsia="Calibri" w:cstheme="minorHAnsi"/>
                <w:sz w:val="18"/>
                <w:szCs w:val="18"/>
              </w:rPr>
            </w:pPr>
          </w:p>
        </w:tc>
      </w:tr>
      <w:tr w:rsidR="0030075C" w:rsidRPr="00D01470" w14:paraId="46E9E475" w14:textId="77777777" w:rsidTr="009517F0">
        <w:tc>
          <w:tcPr>
            <w:tcW w:w="709" w:type="dxa"/>
            <w:vMerge/>
            <w:tcBorders>
              <w:left w:val="single" w:sz="4" w:space="0" w:color="4F81BD"/>
              <w:right w:val="single" w:sz="4" w:space="0" w:color="4F81BD"/>
            </w:tcBorders>
            <w:shd w:val="clear" w:color="auto" w:fill="DBE5F1"/>
          </w:tcPr>
          <w:p w14:paraId="6C7782F2" w14:textId="77777777" w:rsidR="0030075C" w:rsidRPr="00D01470" w:rsidRDefault="0030075C" w:rsidP="0030075C">
            <w:pPr>
              <w:spacing w:before="120" w:after="120" w:line="240" w:lineRule="auto"/>
              <w:jc w:val="both"/>
              <w:rPr>
                <w:rFonts w:eastAsia="Calibri" w:cstheme="minorHAnsi"/>
                <w:b/>
                <w:bCs/>
                <w:sz w:val="18"/>
                <w:szCs w:val="18"/>
              </w:rPr>
            </w:pPr>
          </w:p>
        </w:tc>
        <w:tc>
          <w:tcPr>
            <w:tcW w:w="8330" w:type="dxa"/>
            <w:gridSpan w:val="6"/>
            <w:tcBorders>
              <w:top w:val="nil"/>
              <w:left w:val="single" w:sz="4" w:space="0" w:color="auto"/>
              <w:bottom w:val="single" w:sz="4" w:space="0" w:color="auto"/>
              <w:right w:val="single" w:sz="4" w:space="0" w:color="auto"/>
            </w:tcBorders>
            <w:shd w:val="clear" w:color="000000" w:fill="FFFFFF"/>
            <w:vAlign w:val="center"/>
          </w:tcPr>
          <w:p w14:paraId="3FE7695D" w14:textId="77777777" w:rsidR="0030075C" w:rsidRPr="00D01470" w:rsidRDefault="0030075C" w:rsidP="0030075C">
            <w:pPr>
              <w:spacing w:before="80" w:after="80" w:line="276" w:lineRule="auto"/>
              <w:ind w:left="146" w:firstLineChars="33" w:firstLine="73"/>
              <w:jc w:val="both"/>
              <w:rPr>
                <w:rFonts w:eastAsia="Calibri" w:cstheme="minorHAnsi"/>
              </w:rPr>
            </w:pPr>
            <w:r w:rsidRPr="00D01470">
              <w:rPr>
                <w:rFonts w:eastAsia="Calibri" w:cstheme="minorHAnsi"/>
              </w:rPr>
              <w:t>Fourniture et installation de tout autre type de serrure que celles définies aux lignes 6 à 12</w:t>
            </w:r>
          </w:p>
        </w:tc>
        <w:tc>
          <w:tcPr>
            <w:tcW w:w="1276" w:type="dxa"/>
            <w:shd w:val="clear" w:color="auto" w:fill="FFFFFF"/>
            <w:vAlign w:val="center"/>
          </w:tcPr>
          <w:p w14:paraId="2BC1DA8C" w14:textId="77777777" w:rsidR="0030075C" w:rsidRPr="00D01470" w:rsidRDefault="0030075C" w:rsidP="0030075C">
            <w:pPr>
              <w:spacing w:before="40" w:after="40" w:line="240" w:lineRule="auto"/>
              <w:jc w:val="center"/>
              <w:rPr>
                <w:rFonts w:eastAsia="Calibri" w:cstheme="minorHAnsi"/>
                <w:sz w:val="18"/>
                <w:szCs w:val="18"/>
              </w:rPr>
            </w:pPr>
          </w:p>
        </w:tc>
      </w:tr>
      <w:tr w:rsidR="0030075C" w:rsidRPr="00D01470" w14:paraId="1449086F" w14:textId="77777777" w:rsidTr="009517F0">
        <w:tc>
          <w:tcPr>
            <w:tcW w:w="709" w:type="dxa"/>
            <w:vMerge w:val="restart"/>
            <w:shd w:val="clear" w:color="auto" w:fill="4F81BD"/>
            <w:textDirection w:val="btLr"/>
          </w:tcPr>
          <w:p w14:paraId="15EE2DCE" w14:textId="77777777" w:rsidR="0030075C" w:rsidRPr="00D01470" w:rsidRDefault="0030075C" w:rsidP="0030075C">
            <w:pPr>
              <w:spacing w:before="80" w:after="80" w:line="240" w:lineRule="auto"/>
              <w:ind w:left="113" w:right="113"/>
              <w:jc w:val="center"/>
              <w:rPr>
                <w:rFonts w:eastAsia="Calibri" w:cstheme="minorHAnsi"/>
                <w:b/>
                <w:bCs/>
              </w:rPr>
            </w:pPr>
            <w:r w:rsidRPr="00D01470">
              <w:rPr>
                <w:rFonts w:eastAsia="Calibri" w:cstheme="minorHAnsi"/>
                <w:b/>
                <w:bCs/>
              </w:rPr>
              <w:t>Titulaire</w:t>
            </w:r>
          </w:p>
        </w:tc>
        <w:tc>
          <w:tcPr>
            <w:tcW w:w="9606" w:type="dxa"/>
            <w:gridSpan w:val="7"/>
            <w:shd w:val="clear" w:color="auto" w:fill="4F81BD"/>
            <w:vAlign w:val="center"/>
          </w:tcPr>
          <w:p w14:paraId="6D5FEE62" w14:textId="77777777" w:rsidR="0030075C" w:rsidRPr="00D01470" w:rsidRDefault="0030075C" w:rsidP="0030075C">
            <w:pPr>
              <w:spacing w:before="80" w:after="80" w:line="240" w:lineRule="auto"/>
              <w:jc w:val="center"/>
              <w:rPr>
                <w:rFonts w:eastAsia="Calibri" w:cstheme="minorHAnsi"/>
                <w:b/>
                <w:bCs/>
              </w:rPr>
            </w:pPr>
            <w:r w:rsidRPr="00D01470">
              <w:rPr>
                <w:rFonts w:eastAsia="Calibri" w:cstheme="minorHAnsi"/>
                <w:b/>
                <w:bCs/>
              </w:rPr>
              <w:t>RAPPORT D’INTERVENTION</w:t>
            </w:r>
          </w:p>
        </w:tc>
      </w:tr>
      <w:tr w:rsidR="0030075C" w:rsidRPr="00D01470" w14:paraId="6C04956E" w14:textId="77777777" w:rsidTr="000C3CB3">
        <w:trPr>
          <w:trHeight w:val="481"/>
        </w:trPr>
        <w:tc>
          <w:tcPr>
            <w:tcW w:w="709" w:type="dxa"/>
            <w:vMerge/>
            <w:shd w:val="clear" w:color="auto" w:fill="DEEAF6"/>
          </w:tcPr>
          <w:p w14:paraId="50D55447" w14:textId="77777777" w:rsidR="0030075C" w:rsidRPr="00D01470" w:rsidRDefault="0030075C" w:rsidP="0030075C">
            <w:pPr>
              <w:spacing w:before="80" w:after="80" w:line="240" w:lineRule="auto"/>
              <w:jc w:val="center"/>
              <w:rPr>
                <w:rFonts w:eastAsia="Calibri" w:cstheme="minorHAnsi"/>
                <w:b/>
                <w:bCs/>
                <w:sz w:val="18"/>
                <w:szCs w:val="18"/>
              </w:rPr>
            </w:pPr>
          </w:p>
        </w:tc>
        <w:tc>
          <w:tcPr>
            <w:tcW w:w="2660" w:type="dxa"/>
            <w:gridSpan w:val="2"/>
            <w:shd w:val="clear" w:color="auto" w:fill="DEEAF6"/>
            <w:vAlign w:val="center"/>
          </w:tcPr>
          <w:p w14:paraId="230F0C59" w14:textId="77777777" w:rsidR="0030075C" w:rsidRPr="00D01470" w:rsidRDefault="0030075C" w:rsidP="0030075C">
            <w:pPr>
              <w:spacing w:before="40" w:after="40" w:line="240" w:lineRule="auto"/>
              <w:jc w:val="both"/>
              <w:rPr>
                <w:rFonts w:eastAsia="Calibri" w:cstheme="minorHAnsi"/>
                <w:b/>
                <w:bCs/>
                <w:sz w:val="18"/>
                <w:szCs w:val="18"/>
              </w:rPr>
            </w:pPr>
            <w:r w:rsidRPr="00D01470">
              <w:rPr>
                <w:rFonts w:eastAsia="Calibri" w:cstheme="minorHAnsi"/>
                <w:b/>
                <w:bCs/>
                <w:sz w:val="18"/>
                <w:szCs w:val="18"/>
              </w:rPr>
              <w:t>Nom de l’intervenant :</w:t>
            </w:r>
          </w:p>
        </w:tc>
        <w:tc>
          <w:tcPr>
            <w:tcW w:w="6946" w:type="dxa"/>
            <w:gridSpan w:val="5"/>
            <w:shd w:val="clear" w:color="auto" w:fill="auto"/>
            <w:vAlign w:val="center"/>
          </w:tcPr>
          <w:p w14:paraId="13598308" w14:textId="77777777" w:rsidR="0030075C" w:rsidRPr="00D01470" w:rsidRDefault="0030075C" w:rsidP="0030075C">
            <w:pPr>
              <w:spacing w:before="80" w:after="80" w:line="240" w:lineRule="auto"/>
              <w:jc w:val="center"/>
              <w:rPr>
                <w:rFonts w:eastAsia="Calibri" w:cstheme="minorHAnsi"/>
                <w:b/>
                <w:bCs/>
              </w:rPr>
            </w:pPr>
          </w:p>
        </w:tc>
      </w:tr>
      <w:tr w:rsidR="0030075C" w:rsidRPr="00D01470" w14:paraId="69A5910B" w14:textId="77777777" w:rsidTr="000C3CB3">
        <w:trPr>
          <w:trHeight w:val="559"/>
        </w:trPr>
        <w:tc>
          <w:tcPr>
            <w:tcW w:w="709" w:type="dxa"/>
            <w:vMerge/>
            <w:shd w:val="clear" w:color="auto" w:fill="DEEAF6"/>
          </w:tcPr>
          <w:p w14:paraId="06E5A0C3" w14:textId="77777777" w:rsidR="0030075C" w:rsidRPr="00D01470" w:rsidRDefault="0030075C" w:rsidP="0030075C">
            <w:pPr>
              <w:spacing w:before="80" w:after="80" w:line="240" w:lineRule="auto"/>
              <w:jc w:val="center"/>
              <w:rPr>
                <w:rFonts w:eastAsia="Calibri" w:cstheme="minorHAnsi"/>
                <w:b/>
                <w:bCs/>
                <w:sz w:val="18"/>
                <w:szCs w:val="18"/>
              </w:rPr>
            </w:pPr>
          </w:p>
        </w:tc>
        <w:tc>
          <w:tcPr>
            <w:tcW w:w="2660" w:type="dxa"/>
            <w:gridSpan w:val="2"/>
            <w:shd w:val="clear" w:color="auto" w:fill="DEEAF6"/>
            <w:vAlign w:val="center"/>
          </w:tcPr>
          <w:p w14:paraId="32551FCC" w14:textId="77777777" w:rsidR="0030075C" w:rsidRPr="00D01470" w:rsidRDefault="0030075C" w:rsidP="0030075C">
            <w:pPr>
              <w:spacing w:before="40" w:after="40" w:line="240" w:lineRule="auto"/>
              <w:jc w:val="both"/>
              <w:rPr>
                <w:rFonts w:eastAsia="Calibri" w:cstheme="minorHAnsi"/>
                <w:b/>
                <w:bCs/>
                <w:sz w:val="18"/>
                <w:szCs w:val="18"/>
              </w:rPr>
            </w:pPr>
            <w:r w:rsidRPr="00D01470">
              <w:rPr>
                <w:rFonts w:eastAsia="Calibri" w:cstheme="minorHAnsi"/>
                <w:b/>
                <w:bCs/>
                <w:sz w:val="18"/>
                <w:szCs w:val="18"/>
              </w:rPr>
              <w:t>Prénom de l’intervenant :</w:t>
            </w:r>
          </w:p>
        </w:tc>
        <w:tc>
          <w:tcPr>
            <w:tcW w:w="6946" w:type="dxa"/>
            <w:gridSpan w:val="5"/>
            <w:shd w:val="clear" w:color="auto" w:fill="auto"/>
            <w:vAlign w:val="center"/>
          </w:tcPr>
          <w:p w14:paraId="06B1AF7A" w14:textId="77777777" w:rsidR="0030075C" w:rsidRPr="00D01470" w:rsidRDefault="0030075C" w:rsidP="0030075C">
            <w:pPr>
              <w:spacing w:before="80" w:after="80" w:line="240" w:lineRule="auto"/>
              <w:jc w:val="center"/>
              <w:rPr>
                <w:rFonts w:eastAsia="Calibri" w:cstheme="minorHAnsi"/>
                <w:b/>
                <w:bCs/>
              </w:rPr>
            </w:pPr>
          </w:p>
        </w:tc>
      </w:tr>
      <w:tr w:rsidR="0030075C" w:rsidRPr="00D01470" w14:paraId="630DCBAA" w14:textId="77777777" w:rsidTr="009517F0">
        <w:tc>
          <w:tcPr>
            <w:tcW w:w="709" w:type="dxa"/>
            <w:vMerge/>
            <w:shd w:val="clear" w:color="auto" w:fill="4F81BD"/>
          </w:tcPr>
          <w:p w14:paraId="0FBA35E8" w14:textId="77777777" w:rsidR="0030075C" w:rsidRPr="00D01470" w:rsidRDefault="0030075C" w:rsidP="0030075C">
            <w:pPr>
              <w:spacing w:before="80" w:after="80" w:line="240" w:lineRule="auto"/>
              <w:jc w:val="center"/>
              <w:rPr>
                <w:rFonts w:eastAsia="Calibri" w:cstheme="minorHAnsi"/>
                <w:b/>
                <w:bCs/>
              </w:rPr>
            </w:pPr>
          </w:p>
        </w:tc>
        <w:tc>
          <w:tcPr>
            <w:tcW w:w="9606" w:type="dxa"/>
            <w:gridSpan w:val="7"/>
            <w:shd w:val="clear" w:color="auto" w:fill="4F81BD"/>
            <w:vAlign w:val="center"/>
          </w:tcPr>
          <w:p w14:paraId="75B2AFC3" w14:textId="77777777" w:rsidR="0030075C" w:rsidRPr="00D01470" w:rsidRDefault="0030075C" w:rsidP="0030075C">
            <w:pPr>
              <w:spacing w:before="80" w:after="80" w:line="240" w:lineRule="auto"/>
              <w:jc w:val="center"/>
              <w:rPr>
                <w:rFonts w:eastAsia="Calibri" w:cstheme="minorHAnsi"/>
                <w:b/>
                <w:bCs/>
                <w:sz w:val="18"/>
                <w:szCs w:val="18"/>
              </w:rPr>
            </w:pPr>
            <w:r w:rsidRPr="00D01470">
              <w:rPr>
                <w:rFonts w:eastAsia="Calibri" w:cstheme="minorHAnsi"/>
                <w:b/>
                <w:bCs/>
              </w:rPr>
              <w:t>Début de l’intervention</w:t>
            </w:r>
          </w:p>
        </w:tc>
      </w:tr>
      <w:tr w:rsidR="0030075C" w:rsidRPr="00D01470" w14:paraId="7D10AA5C" w14:textId="77777777" w:rsidTr="009517F0">
        <w:tc>
          <w:tcPr>
            <w:tcW w:w="709" w:type="dxa"/>
            <w:vMerge/>
            <w:shd w:val="clear" w:color="auto" w:fill="DBE5F1"/>
          </w:tcPr>
          <w:p w14:paraId="234B3477" w14:textId="77777777" w:rsidR="0030075C" w:rsidRPr="00D01470" w:rsidRDefault="0030075C" w:rsidP="0030075C">
            <w:pPr>
              <w:spacing w:before="40" w:after="40" w:line="240" w:lineRule="auto"/>
              <w:jc w:val="center"/>
              <w:rPr>
                <w:rFonts w:eastAsia="Calibri" w:cstheme="minorHAnsi"/>
                <w:b/>
                <w:bCs/>
                <w:sz w:val="18"/>
                <w:szCs w:val="18"/>
              </w:rPr>
            </w:pPr>
          </w:p>
        </w:tc>
        <w:tc>
          <w:tcPr>
            <w:tcW w:w="561" w:type="dxa"/>
            <w:shd w:val="clear" w:color="auto" w:fill="DBE5F1"/>
            <w:vAlign w:val="center"/>
          </w:tcPr>
          <w:p w14:paraId="17288ECD" w14:textId="77777777" w:rsidR="0030075C" w:rsidRPr="00D01470" w:rsidRDefault="0030075C" w:rsidP="0030075C">
            <w:pPr>
              <w:spacing w:before="40" w:after="40" w:line="240" w:lineRule="auto"/>
              <w:jc w:val="center"/>
              <w:rPr>
                <w:rFonts w:eastAsia="Calibri" w:cstheme="minorHAnsi"/>
                <w:b/>
                <w:bCs/>
              </w:rPr>
            </w:pPr>
            <w:r w:rsidRPr="00D01470">
              <w:rPr>
                <w:rFonts w:eastAsia="Calibri" w:cstheme="minorHAnsi"/>
                <w:b/>
                <w:bCs/>
                <w:sz w:val="18"/>
                <w:szCs w:val="18"/>
              </w:rPr>
              <w:t>Le :</w:t>
            </w:r>
          </w:p>
        </w:tc>
        <w:tc>
          <w:tcPr>
            <w:tcW w:w="3786" w:type="dxa"/>
            <w:gridSpan w:val="2"/>
            <w:shd w:val="clear" w:color="auto" w:fill="FFFFFF"/>
            <w:vAlign w:val="center"/>
          </w:tcPr>
          <w:p w14:paraId="09FB1296" w14:textId="77777777" w:rsidR="0030075C" w:rsidRPr="00D01470" w:rsidRDefault="0030075C" w:rsidP="0030075C">
            <w:pPr>
              <w:spacing w:before="120" w:after="120" w:line="240" w:lineRule="auto"/>
              <w:jc w:val="center"/>
              <w:rPr>
                <w:rFonts w:eastAsia="Calibri" w:cstheme="minorHAnsi"/>
                <w:szCs w:val="24"/>
              </w:rPr>
            </w:pPr>
            <w:r w:rsidRPr="00D01470">
              <w:rPr>
                <w:rFonts w:eastAsia="Calibri" w:cstheme="minorHAnsi"/>
                <w:szCs w:val="24"/>
              </w:rPr>
              <w:t>_ _ / _ _  / 20_ _</w:t>
            </w:r>
          </w:p>
        </w:tc>
        <w:tc>
          <w:tcPr>
            <w:tcW w:w="600" w:type="dxa"/>
            <w:shd w:val="clear" w:color="auto" w:fill="DBE5F1"/>
            <w:vAlign w:val="center"/>
          </w:tcPr>
          <w:p w14:paraId="0004BC3E" w14:textId="77777777" w:rsidR="0030075C" w:rsidRPr="00D01470" w:rsidRDefault="0030075C" w:rsidP="0030075C">
            <w:pPr>
              <w:spacing w:before="40" w:after="40" w:line="240" w:lineRule="auto"/>
              <w:jc w:val="center"/>
              <w:rPr>
                <w:rFonts w:eastAsia="Calibri" w:cstheme="minorHAnsi"/>
              </w:rPr>
            </w:pPr>
            <w:r w:rsidRPr="00D01470">
              <w:rPr>
                <w:rFonts w:eastAsia="Calibri" w:cstheme="minorHAnsi"/>
                <w:b/>
                <w:bCs/>
                <w:sz w:val="18"/>
                <w:szCs w:val="18"/>
              </w:rPr>
              <w:t>A :</w:t>
            </w:r>
          </w:p>
        </w:tc>
        <w:tc>
          <w:tcPr>
            <w:tcW w:w="4659" w:type="dxa"/>
            <w:gridSpan w:val="3"/>
            <w:shd w:val="clear" w:color="auto" w:fill="FFFFFF"/>
            <w:vAlign w:val="center"/>
          </w:tcPr>
          <w:p w14:paraId="50B64F65" w14:textId="77777777" w:rsidR="0030075C" w:rsidRPr="00D01470" w:rsidRDefault="0030075C" w:rsidP="0030075C">
            <w:pPr>
              <w:spacing w:before="120" w:after="120" w:line="240" w:lineRule="auto"/>
              <w:jc w:val="center"/>
              <w:rPr>
                <w:rFonts w:eastAsia="Calibri" w:cstheme="minorHAnsi"/>
              </w:rPr>
            </w:pPr>
            <w:r w:rsidRPr="00D01470">
              <w:rPr>
                <w:rFonts w:eastAsia="Calibri" w:cstheme="minorHAnsi"/>
                <w:szCs w:val="24"/>
              </w:rPr>
              <w:t>_ _ H _ _</w:t>
            </w:r>
          </w:p>
        </w:tc>
      </w:tr>
      <w:tr w:rsidR="0030075C" w:rsidRPr="00D01470" w14:paraId="5BEC118F" w14:textId="77777777" w:rsidTr="009517F0">
        <w:tc>
          <w:tcPr>
            <w:tcW w:w="709" w:type="dxa"/>
            <w:vMerge/>
            <w:shd w:val="clear" w:color="auto" w:fill="DBE5F1"/>
          </w:tcPr>
          <w:p w14:paraId="03647CDE" w14:textId="77777777" w:rsidR="0030075C" w:rsidRPr="00D01470" w:rsidRDefault="0030075C" w:rsidP="0030075C">
            <w:pPr>
              <w:spacing w:before="120" w:after="120" w:line="240" w:lineRule="auto"/>
              <w:jc w:val="center"/>
              <w:rPr>
                <w:rFonts w:eastAsia="Calibri" w:cstheme="minorHAnsi"/>
                <w:b/>
                <w:bCs/>
                <w:sz w:val="18"/>
                <w:szCs w:val="18"/>
              </w:rPr>
            </w:pPr>
          </w:p>
        </w:tc>
        <w:tc>
          <w:tcPr>
            <w:tcW w:w="5636" w:type="dxa"/>
            <w:gridSpan w:val="5"/>
            <w:shd w:val="clear" w:color="auto" w:fill="DBE5F1"/>
            <w:vAlign w:val="center"/>
          </w:tcPr>
          <w:p w14:paraId="4117046D" w14:textId="77777777" w:rsidR="0030075C" w:rsidRPr="00D01470" w:rsidRDefault="0030075C" w:rsidP="0030075C">
            <w:pPr>
              <w:spacing w:before="120" w:after="120" w:line="240" w:lineRule="auto"/>
              <w:jc w:val="center"/>
              <w:rPr>
                <w:rFonts w:eastAsia="Calibri" w:cstheme="minorHAnsi"/>
                <w:b/>
                <w:bCs/>
              </w:rPr>
            </w:pPr>
            <w:r w:rsidRPr="00D01470">
              <w:rPr>
                <w:rFonts w:eastAsia="Calibri" w:cstheme="minorHAnsi"/>
                <w:b/>
                <w:bCs/>
                <w:sz w:val="18"/>
                <w:szCs w:val="18"/>
              </w:rPr>
              <w:t>Réalisation des réparation(s) hors site/résidence ( oui / non ) :</w:t>
            </w:r>
          </w:p>
        </w:tc>
        <w:tc>
          <w:tcPr>
            <w:tcW w:w="3970" w:type="dxa"/>
            <w:gridSpan w:val="2"/>
            <w:shd w:val="clear" w:color="auto" w:fill="FFFFFF"/>
            <w:vAlign w:val="center"/>
          </w:tcPr>
          <w:p w14:paraId="2B1190C8" w14:textId="77777777" w:rsidR="0030075C" w:rsidRPr="00D01470" w:rsidRDefault="0030075C" w:rsidP="0030075C">
            <w:pPr>
              <w:spacing w:before="40" w:after="40" w:line="240" w:lineRule="auto"/>
              <w:jc w:val="center"/>
              <w:rPr>
                <w:rFonts w:eastAsia="Calibri" w:cstheme="minorHAnsi"/>
              </w:rPr>
            </w:pPr>
          </w:p>
        </w:tc>
      </w:tr>
      <w:tr w:rsidR="0030075C" w:rsidRPr="00D01470" w14:paraId="4B5F6FFD" w14:textId="77777777" w:rsidTr="000C3CB3">
        <w:trPr>
          <w:trHeight w:val="866"/>
        </w:trPr>
        <w:tc>
          <w:tcPr>
            <w:tcW w:w="709" w:type="dxa"/>
            <w:vMerge/>
            <w:shd w:val="clear" w:color="auto" w:fill="DBE5F1"/>
          </w:tcPr>
          <w:p w14:paraId="0A6A910A" w14:textId="77777777" w:rsidR="0030075C" w:rsidRPr="00D01470" w:rsidRDefault="0030075C" w:rsidP="0030075C">
            <w:pPr>
              <w:spacing w:before="120" w:after="120" w:line="240" w:lineRule="auto"/>
              <w:jc w:val="center"/>
              <w:rPr>
                <w:rFonts w:eastAsia="Calibri" w:cstheme="minorHAnsi"/>
                <w:b/>
                <w:bCs/>
                <w:sz w:val="18"/>
                <w:szCs w:val="18"/>
              </w:rPr>
            </w:pPr>
          </w:p>
        </w:tc>
        <w:tc>
          <w:tcPr>
            <w:tcW w:w="5636" w:type="dxa"/>
            <w:gridSpan w:val="5"/>
            <w:shd w:val="clear" w:color="auto" w:fill="DBE5F1"/>
            <w:vAlign w:val="center"/>
          </w:tcPr>
          <w:p w14:paraId="354AEA4D" w14:textId="77777777" w:rsidR="0030075C" w:rsidRPr="00D01470" w:rsidRDefault="0030075C" w:rsidP="0030075C">
            <w:pPr>
              <w:spacing w:before="40" w:after="40" w:line="240" w:lineRule="auto"/>
              <w:jc w:val="both"/>
              <w:rPr>
                <w:rFonts w:eastAsia="Calibri" w:cstheme="minorHAnsi"/>
                <w:b/>
                <w:bCs/>
                <w:sz w:val="18"/>
                <w:szCs w:val="18"/>
              </w:rPr>
            </w:pPr>
            <w:r w:rsidRPr="00D01470">
              <w:rPr>
                <w:rFonts w:eastAsia="Calibri" w:cstheme="minorHAnsi"/>
                <w:b/>
                <w:bCs/>
                <w:sz w:val="18"/>
                <w:szCs w:val="18"/>
              </w:rPr>
              <w:t>Nature de l’intervention :</w:t>
            </w:r>
          </w:p>
        </w:tc>
        <w:tc>
          <w:tcPr>
            <w:tcW w:w="3970" w:type="dxa"/>
            <w:gridSpan w:val="2"/>
            <w:shd w:val="clear" w:color="auto" w:fill="FFFFFF"/>
            <w:vAlign w:val="center"/>
          </w:tcPr>
          <w:p w14:paraId="160B5242" w14:textId="77777777" w:rsidR="0030075C" w:rsidRPr="00D01470" w:rsidRDefault="0030075C" w:rsidP="0030075C">
            <w:pPr>
              <w:spacing w:before="40" w:after="40" w:line="240" w:lineRule="auto"/>
              <w:jc w:val="center"/>
              <w:rPr>
                <w:rFonts w:eastAsia="Calibri" w:cstheme="minorHAnsi"/>
              </w:rPr>
            </w:pPr>
          </w:p>
        </w:tc>
      </w:tr>
      <w:tr w:rsidR="0030075C" w:rsidRPr="00D01470" w14:paraId="159D8A35" w14:textId="77777777" w:rsidTr="009517F0">
        <w:tc>
          <w:tcPr>
            <w:tcW w:w="709" w:type="dxa"/>
            <w:vMerge/>
            <w:shd w:val="clear" w:color="auto" w:fill="4F81BD"/>
          </w:tcPr>
          <w:p w14:paraId="275817BA" w14:textId="77777777" w:rsidR="0030075C" w:rsidRPr="00D01470" w:rsidRDefault="0030075C" w:rsidP="0030075C">
            <w:pPr>
              <w:spacing w:before="80" w:after="80" w:line="240" w:lineRule="auto"/>
              <w:jc w:val="center"/>
              <w:rPr>
                <w:rFonts w:eastAsia="Calibri" w:cstheme="minorHAnsi"/>
                <w:b/>
                <w:bCs/>
              </w:rPr>
            </w:pPr>
          </w:p>
        </w:tc>
        <w:tc>
          <w:tcPr>
            <w:tcW w:w="9606" w:type="dxa"/>
            <w:gridSpan w:val="7"/>
            <w:shd w:val="clear" w:color="auto" w:fill="4F81BD"/>
            <w:vAlign w:val="center"/>
          </w:tcPr>
          <w:p w14:paraId="7992F3BD" w14:textId="77777777" w:rsidR="0030075C" w:rsidRPr="00D01470" w:rsidRDefault="0030075C" w:rsidP="0030075C">
            <w:pPr>
              <w:spacing w:before="80" w:after="80" w:line="240" w:lineRule="auto"/>
              <w:jc w:val="center"/>
              <w:rPr>
                <w:rFonts w:eastAsia="Calibri" w:cstheme="minorHAnsi"/>
                <w:b/>
                <w:bCs/>
              </w:rPr>
            </w:pPr>
            <w:r w:rsidRPr="00D01470">
              <w:rPr>
                <w:rFonts w:eastAsia="Calibri" w:cstheme="minorHAnsi"/>
                <w:b/>
                <w:bCs/>
              </w:rPr>
              <w:t>Fin du diagnostic</w:t>
            </w:r>
          </w:p>
        </w:tc>
      </w:tr>
      <w:tr w:rsidR="0030075C" w:rsidRPr="00D01470" w14:paraId="7317BE96" w14:textId="77777777" w:rsidTr="009517F0">
        <w:tc>
          <w:tcPr>
            <w:tcW w:w="709" w:type="dxa"/>
            <w:vMerge/>
            <w:shd w:val="clear" w:color="auto" w:fill="4F81BD"/>
          </w:tcPr>
          <w:p w14:paraId="57CBC023" w14:textId="77777777" w:rsidR="0030075C" w:rsidRPr="00D01470" w:rsidRDefault="0030075C" w:rsidP="0030075C">
            <w:pPr>
              <w:spacing w:before="40" w:after="40" w:line="240" w:lineRule="auto"/>
              <w:jc w:val="center"/>
              <w:rPr>
                <w:rFonts w:eastAsia="Calibri" w:cstheme="minorHAnsi"/>
                <w:b/>
                <w:bCs/>
                <w:sz w:val="18"/>
                <w:szCs w:val="18"/>
              </w:rPr>
            </w:pPr>
          </w:p>
        </w:tc>
        <w:tc>
          <w:tcPr>
            <w:tcW w:w="9606" w:type="dxa"/>
            <w:gridSpan w:val="7"/>
            <w:shd w:val="clear" w:color="auto" w:fill="4F81BD"/>
            <w:vAlign w:val="center"/>
          </w:tcPr>
          <w:tbl>
            <w:tblPr>
              <w:tblpPr w:leftFromText="142" w:rightFromText="142" w:vertAnchor="text" w:horzAnchor="margin" w:tblpXSpec="center" w:tblpY="1"/>
              <w:tblW w:w="9606"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561"/>
              <w:gridCol w:w="3795"/>
              <w:gridCol w:w="601"/>
              <w:gridCol w:w="4649"/>
            </w:tblGrid>
            <w:tr w:rsidR="0030075C" w:rsidRPr="00D01470" w14:paraId="75E7445B" w14:textId="77777777" w:rsidTr="009517F0">
              <w:tc>
                <w:tcPr>
                  <w:tcW w:w="561" w:type="dxa"/>
                  <w:shd w:val="clear" w:color="auto" w:fill="DBE5F1"/>
                  <w:vAlign w:val="center"/>
                </w:tcPr>
                <w:p w14:paraId="3E96D0FD" w14:textId="77777777" w:rsidR="0030075C" w:rsidRPr="00D01470" w:rsidRDefault="0030075C" w:rsidP="002075A5">
                  <w:pPr>
                    <w:spacing w:before="40" w:after="40" w:line="240" w:lineRule="auto"/>
                    <w:jc w:val="center"/>
                    <w:rPr>
                      <w:rFonts w:eastAsia="Calibri" w:cstheme="minorHAnsi"/>
                      <w:b/>
                      <w:bCs/>
                    </w:rPr>
                  </w:pPr>
                  <w:r w:rsidRPr="00D01470">
                    <w:rPr>
                      <w:rFonts w:eastAsia="Calibri" w:cstheme="minorHAnsi"/>
                      <w:b/>
                      <w:bCs/>
                      <w:sz w:val="18"/>
                      <w:szCs w:val="18"/>
                    </w:rPr>
                    <w:t>Le :</w:t>
                  </w:r>
                </w:p>
              </w:tc>
              <w:tc>
                <w:tcPr>
                  <w:tcW w:w="3795" w:type="dxa"/>
                  <w:shd w:val="clear" w:color="auto" w:fill="FFFFFF"/>
                  <w:vAlign w:val="center"/>
                </w:tcPr>
                <w:p w14:paraId="3ADC3E52" w14:textId="77777777" w:rsidR="0030075C" w:rsidRPr="00D01470" w:rsidRDefault="0030075C" w:rsidP="002075A5">
                  <w:pPr>
                    <w:spacing w:before="120" w:after="120" w:line="240" w:lineRule="auto"/>
                    <w:jc w:val="center"/>
                    <w:rPr>
                      <w:rFonts w:eastAsia="Calibri" w:cstheme="minorHAnsi"/>
                      <w:b/>
                      <w:bCs/>
                    </w:rPr>
                  </w:pPr>
                  <w:r w:rsidRPr="00D01470">
                    <w:rPr>
                      <w:rFonts w:eastAsia="Calibri" w:cstheme="minorHAnsi"/>
                      <w:szCs w:val="24"/>
                    </w:rPr>
                    <w:t>_ _ / _ _  / 20_ _</w:t>
                  </w:r>
                </w:p>
              </w:tc>
              <w:tc>
                <w:tcPr>
                  <w:tcW w:w="601" w:type="dxa"/>
                  <w:shd w:val="clear" w:color="auto" w:fill="DBE5F1"/>
                  <w:vAlign w:val="center"/>
                </w:tcPr>
                <w:p w14:paraId="2E4FA369" w14:textId="77777777" w:rsidR="0030075C" w:rsidRPr="00D01470" w:rsidRDefault="0030075C" w:rsidP="002075A5">
                  <w:pPr>
                    <w:spacing w:before="40" w:after="40" w:line="240" w:lineRule="auto"/>
                    <w:jc w:val="center"/>
                    <w:rPr>
                      <w:rFonts w:eastAsia="Calibri" w:cstheme="minorHAnsi"/>
                      <w:b/>
                      <w:bCs/>
                    </w:rPr>
                  </w:pPr>
                  <w:r w:rsidRPr="00D01470">
                    <w:rPr>
                      <w:rFonts w:eastAsia="Calibri" w:cstheme="minorHAnsi"/>
                      <w:b/>
                      <w:bCs/>
                      <w:sz w:val="18"/>
                      <w:szCs w:val="18"/>
                    </w:rPr>
                    <w:t>A :</w:t>
                  </w:r>
                </w:p>
              </w:tc>
              <w:tc>
                <w:tcPr>
                  <w:tcW w:w="4649" w:type="dxa"/>
                  <w:shd w:val="clear" w:color="auto" w:fill="FFFFFF"/>
                  <w:vAlign w:val="center"/>
                </w:tcPr>
                <w:p w14:paraId="403CC1E5" w14:textId="77777777" w:rsidR="0030075C" w:rsidRPr="00D01470" w:rsidRDefault="0030075C" w:rsidP="002075A5">
                  <w:pPr>
                    <w:spacing w:before="120" w:after="120" w:line="240" w:lineRule="auto"/>
                    <w:jc w:val="center"/>
                    <w:rPr>
                      <w:rFonts w:eastAsia="Calibri" w:cstheme="minorHAnsi"/>
                    </w:rPr>
                  </w:pPr>
                  <w:r w:rsidRPr="00D01470">
                    <w:rPr>
                      <w:rFonts w:eastAsia="Calibri" w:cstheme="minorHAnsi"/>
                      <w:szCs w:val="24"/>
                    </w:rPr>
                    <w:t>_ _ H _ _</w:t>
                  </w:r>
                </w:p>
              </w:tc>
            </w:tr>
          </w:tbl>
          <w:p w14:paraId="443652EA" w14:textId="77777777" w:rsidR="0030075C" w:rsidRPr="00D01470" w:rsidRDefault="0030075C" w:rsidP="0030075C">
            <w:pPr>
              <w:spacing w:before="80" w:after="80" w:line="240" w:lineRule="auto"/>
              <w:jc w:val="center"/>
              <w:rPr>
                <w:rFonts w:eastAsia="Calibri" w:cstheme="minorHAnsi"/>
                <w:b/>
                <w:bCs/>
              </w:rPr>
            </w:pPr>
          </w:p>
        </w:tc>
      </w:tr>
    </w:tbl>
    <w:p w14:paraId="70F769B0" w14:textId="77777777" w:rsidR="0030075C" w:rsidRPr="00D01470" w:rsidRDefault="0030075C" w:rsidP="0030075C">
      <w:pPr>
        <w:spacing w:after="200" w:line="276" w:lineRule="auto"/>
        <w:rPr>
          <w:rFonts w:eastAsia="Calibri" w:cstheme="minorHAnsi"/>
          <w:sz w:val="24"/>
        </w:rPr>
      </w:pPr>
      <w:r w:rsidRPr="00D01470">
        <w:rPr>
          <w:rFonts w:eastAsia="Calibri" w:cstheme="minorHAnsi"/>
          <w:sz w:val="24"/>
        </w:rPr>
        <w:br w:type="page"/>
      </w:r>
    </w:p>
    <w:tbl>
      <w:tblPr>
        <w:tblpPr w:leftFromText="142" w:rightFromText="142" w:vertAnchor="text" w:horzAnchor="margin" w:tblpXSpec="center" w:tblpY="1"/>
        <w:tblW w:w="10315"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709"/>
        <w:gridCol w:w="561"/>
        <w:gridCol w:w="852"/>
        <w:gridCol w:w="2943"/>
        <w:gridCol w:w="175"/>
        <w:gridCol w:w="426"/>
        <w:gridCol w:w="708"/>
        <w:gridCol w:w="3941"/>
      </w:tblGrid>
      <w:tr w:rsidR="0030075C" w:rsidRPr="00D01470" w14:paraId="5DC280B2" w14:textId="77777777" w:rsidTr="009517F0">
        <w:tc>
          <w:tcPr>
            <w:tcW w:w="709" w:type="dxa"/>
            <w:vMerge w:val="restart"/>
            <w:shd w:val="clear" w:color="auto" w:fill="4F81BD"/>
          </w:tcPr>
          <w:p w14:paraId="5E9E860A" w14:textId="77777777" w:rsidR="0030075C" w:rsidRPr="00D01470" w:rsidRDefault="0030075C" w:rsidP="0030075C">
            <w:pPr>
              <w:spacing w:before="80" w:after="80" w:line="240" w:lineRule="auto"/>
              <w:jc w:val="center"/>
              <w:rPr>
                <w:rFonts w:eastAsia="Calibri" w:cstheme="minorHAnsi"/>
                <w:b/>
                <w:bCs/>
              </w:rPr>
            </w:pPr>
          </w:p>
        </w:tc>
        <w:tc>
          <w:tcPr>
            <w:tcW w:w="9606" w:type="dxa"/>
            <w:gridSpan w:val="7"/>
            <w:shd w:val="clear" w:color="auto" w:fill="4F81BD"/>
            <w:vAlign w:val="center"/>
          </w:tcPr>
          <w:p w14:paraId="02890647" w14:textId="77777777" w:rsidR="0030075C" w:rsidRPr="00D01470" w:rsidRDefault="0030075C" w:rsidP="0030075C">
            <w:pPr>
              <w:spacing w:before="80" w:after="80" w:line="240" w:lineRule="auto"/>
              <w:jc w:val="center"/>
              <w:rPr>
                <w:rFonts w:eastAsia="Calibri" w:cstheme="minorHAnsi"/>
                <w:b/>
                <w:bCs/>
              </w:rPr>
            </w:pPr>
            <w:r w:rsidRPr="00D01470">
              <w:rPr>
                <w:rFonts w:eastAsia="Calibri" w:cstheme="minorHAnsi"/>
                <w:b/>
                <w:bCs/>
              </w:rPr>
              <w:t>Conclusion du diagnostic :</w:t>
            </w:r>
          </w:p>
        </w:tc>
      </w:tr>
      <w:tr w:rsidR="0030075C" w:rsidRPr="00D01470" w14:paraId="37E678B7" w14:textId="77777777" w:rsidTr="009517F0">
        <w:tc>
          <w:tcPr>
            <w:tcW w:w="709" w:type="dxa"/>
            <w:vMerge/>
            <w:shd w:val="clear" w:color="auto" w:fill="4F81BD"/>
          </w:tcPr>
          <w:p w14:paraId="09D021A2" w14:textId="77777777" w:rsidR="0030075C" w:rsidRPr="00D01470" w:rsidRDefault="0030075C" w:rsidP="0030075C">
            <w:pPr>
              <w:spacing w:before="80" w:after="80" w:line="240" w:lineRule="auto"/>
              <w:jc w:val="center"/>
              <w:rPr>
                <w:rFonts w:eastAsia="Calibri" w:cstheme="minorHAnsi"/>
                <w:b/>
                <w:bCs/>
              </w:rPr>
            </w:pPr>
          </w:p>
        </w:tc>
        <w:tc>
          <w:tcPr>
            <w:tcW w:w="9606" w:type="dxa"/>
            <w:gridSpan w:val="7"/>
            <w:shd w:val="clear" w:color="auto" w:fill="auto"/>
            <w:vAlign w:val="center"/>
          </w:tcPr>
          <w:p w14:paraId="10A6FCBA" w14:textId="77777777" w:rsidR="0030075C" w:rsidRPr="00D01470" w:rsidRDefault="0030075C" w:rsidP="0030075C">
            <w:pPr>
              <w:spacing w:before="80" w:after="80" w:line="240" w:lineRule="auto"/>
              <w:jc w:val="center"/>
              <w:rPr>
                <w:rFonts w:eastAsia="Calibri" w:cstheme="minorHAnsi"/>
                <w:b/>
                <w:bCs/>
              </w:rPr>
            </w:pPr>
          </w:p>
          <w:p w14:paraId="713A19E0" w14:textId="77777777" w:rsidR="0030075C" w:rsidRPr="00D01470" w:rsidRDefault="0030075C" w:rsidP="0030075C">
            <w:pPr>
              <w:spacing w:before="80" w:after="80" w:line="240" w:lineRule="auto"/>
              <w:jc w:val="center"/>
              <w:rPr>
                <w:rFonts w:eastAsia="Calibri" w:cstheme="minorHAnsi"/>
                <w:b/>
                <w:bCs/>
              </w:rPr>
            </w:pPr>
          </w:p>
          <w:p w14:paraId="5CFF89F4" w14:textId="77777777" w:rsidR="0030075C" w:rsidRPr="00D01470" w:rsidRDefault="0030075C" w:rsidP="0030075C">
            <w:pPr>
              <w:spacing w:before="80" w:after="80" w:line="240" w:lineRule="auto"/>
              <w:jc w:val="center"/>
              <w:rPr>
                <w:rFonts w:eastAsia="Calibri" w:cstheme="minorHAnsi"/>
                <w:b/>
                <w:bCs/>
              </w:rPr>
            </w:pPr>
          </w:p>
          <w:p w14:paraId="525C3EEA" w14:textId="77777777" w:rsidR="0030075C" w:rsidRPr="00D01470" w:rsidRDefault="0030075C" w:rsidP="0030075C">
            <w:pPr>
              <w:spacing w:before="80" w:after="80" w:line="240" w:lineRule="auto"/>
              <w:jc w:val="center"/>
              <w:rPr>
                <w:rFonts w:eastAsia="Calibri" w:cstheme="minorHAnsi"/>
                <w:b/>
                <w:bCs/>
              </w:rPr>
            </w:pPr>
          </w:p>
        </w:tc>
      </w:tr>
      <w:tr w:rsidR="0030075C" w:rsidRPr="00D01470" w14:paraId="7EFEDD20" w14:textId="77777777" w:rsidTr="009517F0">
        <w:tc>
          <w:tcPr>
            <w:tcW w:w="709" w:type="dxa"/>
            <w:vMerge/>
            <w:shd w:val="clear" w:color="auto" w:fill="4F81BD"/>
          </w:tcPr>
          <w:p w14:paraId="1FB1D8ED" w14:textId="77777777" w:rsidR="0030075C" w:rsidRPr="00D01470" w:rsidRDefault="0030075C" w:rsidP="0030075C">
            <w:pPr>
              <w:spacing w:before="80" w:after="80" w:line="240" w:lineRule="auto"/>
              <w:jc w:val="center"/>
              <w:rPr>
                <w:rFonts w:eastAsia="Calibri" w:cstheme="minorHAnsi"/>
                <w:b/>
                <w:bCs/>
              </w:rPr>
            </w:pPr>
          </w:p>
        </w:tc>
        <w:tc>
          <w:tcPr>
            <w:tcW w:w="9606" w:type="dxa"/>
            <w:gridSpan w:val="7"/>
            <w:shd w:val="clear" w:color="auto" w:fill="4F81BD"/>
            <w:vAlign w:val="center"/>
          </w:tcPr>
          <w:p w14:paraId="04DBCAC7" w14:textId="77777777" w:rsidR="0030075C" w:rsidRPr="00D01470" w:rsidRDefault="0030075C" w:rsidP="0030075C">
            <w:pPr>
              <w:spacing w:before="80" w:after="80" w:line="240" w:lineRule="auto"/>
              <w:jc w:val="center"/>
              <w:rPr>
                <w:rFonts w:eastAsia="Calibri" w:cstheme="minorHAnsi"/>
                <w:b/>
                <w:bCs/>
              </w:rPr>
            </w:pPr>
            <w:r w:rsidRPr="00D01470">
              <w:rPr>
                <w:rFonts w:eastAsia="Calibri" w:cstheme="minorHAnsi"/>
                <w:b/>
                <w:bCs/>
              </w:rPr>
              <w:t>Fin de l’intervention</w:t>
            </w:r>
          </w:p>
        </w:tc>
      </w:tr>
      <w:tr w:rsidR="0030075C" w:rsidRPr="00D01470" w14:paraId="4EDE248D" w14:textId="77777777" w:rsidTr="009517F0">
        <w:tc>
          <w:tcPr>
            <w:tcW w:w="709" w:type="dxa"/>
            <w:vMerge/>
            <w:shd w:val="clear" w:color="auto" w:fill="DBE5F1"/>
          </w:tcPr>
          <w:p w14:paraId="1276149B" w14:textId="77777777" w:rsidR="0030075C" w:rsidRPr="00D01470" w:rsidRDefault="0030075C" w:rsidP="0030075C">
            <w:pPr>
              <w:spacing w:before="40" w:after="40" w:line="240" w:lineRule="auto"/>
              <w:jc w:val="center"/>
              <w:rPr>
                <w:rFonts w:eastAsia="Calibri" w:cstheme="minorHAnsi"/>
                <w:b/>
                <w:bCs/>
                <w:sz w:val="18"/>
                <w:szCs w:val="18"/>
              </w:rPr>
            </w:pPr>
          </w:p>
        </w:tc>
        <w:tc>
          <w:tcPr>
            <w:tcW w:w="561" w:type="dxa"/>
            <w:shd w:val="clear" w:color="auto" w:fill="DBE5F1"/>
            <w:vAlign w:val="center"/>
          </w:tcPr>
          <w:p w14:paraId="57013B13" w14:textId="77777777" w:rsidR="0030075C" w:rsidRPr="00D01470" w:rsidRDefault="0030075C" w:rsidP="0030075C">
            <w:pPr>
              <w:spacing w:before="40" w:after="40" w:line="240" w:lineRule="auto"/>
              <w:jc w:val="center"/>
              <w:rPr>
                <w:rFonts w:eastAsia="Calibri" w:cstheme="minorHAnsi"/>
                <w:b/>
                <w:bCs/>
              </w:rPr>
            </w:pPr>
            <w:r w:rsidRPr="00D01470">
              <w:rPr>
                <w:rFonts w:eastAsia="Calibri" w:cstheme="minorHAnsi"/>
                <w:b/>
                <w:bCs/>
                <w:sz w:val="18"/>
                <w:szCs w:val="18"/>
              </w:rPr>
              <w:t>Le :</w:t>
            </w:r>
          </w:p>
        </w:tc>
        <w:tc>
          <w:tcPr>
            <w:tcW w:w="3795" w:type="dxa"/>
            <w:gridSpan w:val="2"/>
            <w:shd w:val="clear" w:color="auto" w:fill="FFFFFF"/>
            <w:vAlign w:val="center"/>
          </w:tcPr>
          <w:p w14:paraId="65442DA7" w14:textId="77777777" w:rsidR="0030075C" w:rsidRPr="00D01470" w:rsidRDefault="0030075C" w:rsidP="0030075C">
            <w:pPr>
              <w:spacing w:before="120" w:after="120" w:line="240" w:lineRule="auto"/>
              <w:jc w:val="center"/>
              <w:rPr>
                <w:rFonts w:eastAsia="Calibri" w:cstheme="minorHAnsi"/>
                <w:b/>
                <w:bCs/>
              </w:rPr>
            </w:pPr>
            <w:r w:rsidRPr="00D01470">
              <w:rPr>
                <w:rFonts w:eastAsia="Calibri" w:cstheme="minorHAnsi"/>
                <w:szCs w:val="24"/>
              </w:rPr>
              <w:t>_ _ / _ _  / 20_ _</w:t>
            </w:r>
          </w:p>
        </w:tc>
        <w:tc>
          <w:tcPr>
            <w:tcW w:w="601" w:type="dxa"/>
            <w:gridSpan w:val="2"/>
            <w:shd w:val="clear" w:color="auto" w:fill="DBE5F1"/>
            <w:vAlign w:val="center"/>
          </w:tcPr>
          <w:p w14:paraId="03985323" w14:textId="77777777" w:rsidR="0030075C" w:rsidRPr="00D01470" w:rsidRDefault="0030075C" w:rsidP="0030075C">
            <w:pPr>
              <w:spacing w:before="40" w:after="40" w:line="240" w:lineRule="auto"/>
              <w:jc w:val="center"/>
              <w:rPr>
                <w:rFonts w:eastAsia="Calibri" w:cstheme="minorHAnsi"/>
                <w:b/>
                <w:bCs/>
              </w:rPr>
            </w:pPr>
            <w:r w:rsidRPr="00D01470">
              <w:rPr>
                <w:rFonts w:eastAsia="Calibri" w:cstheme="minorHAnsi"/>
                <w:b/>
                <w:bCs/>
                <w:sz w:val="18"/>
                <w:szCs w:val="18"/>
              </w:rPr>
              <w:t>A :</w:t>
            </w:r>
          </w:p>
        </w:tc>
        <w:tc>
          <w:tcPr>
            <w:tcW w:w="4649" w:type="dxa"/>
            <w:gridSpan w:val="2"/>
            <w:shd w:val="clear" w:color="auto" w:fill="FFFFFF"/>
            <w:vAlign w:val="center"/>
          </w:tcPr>
          <w:p w14:paraId="05BA15AC" w14:textId="77777777" w:rsidR="0030075C" w:rsidRPr="00D01470" w:rsidRDefault="0030075C" w:rsidP="0030075C">
            <w:pPr>
              <w:spacing w:before="120" w:after="120" w:line="240" w:lineRule="auto"/>
              <w:jc w:val="center"/>
              <w:rPr>
                <w:rFonts w:eastAsia="Calibri" w:cstheme="minorHAnsi"/>
              </w:rPr>
            </w:pPr>
            <w:r w:rsidRPr="00D01470">
              <w:rPr>
                <w:rFonts w:eastAsia="Calibri" w:cstheme="minorHAnsi"/>
                <w:szCs w:val="24"/>
              </w:rPr>
              <w:t>_ _ H _ _</w:t>
            </w:r>
          </w:p>
        </w:tc>
      </w:tr>
      <w:tr w:rsidR="00DD779B" w:rsidRPr="00D01470" w14:paraId="6B51A873" w14:textId="77777777" w:rsidTr="00DD779B">
        <w:tc>
          <w:tcPr>
            <w:tcW w:w="709" w:type="dxa"/>
            <w:vMerge/>
            <w:shd w:val="clear" w:color="auto" w:fill="DBE5F1"/>
          </w:tcPr>
          <w:p w14:paraId="37041438" w14:textId="77777777" w:rsidR="00DD779B" w:rsidRPr="00D01470" w:rsidRDefault="00DD779B" w:rsidP="0030075C">
            <w:pPr>
              <w:spacing w:before="40" w:after="40" w:line="240" w:lineRule="auto"/>
              <w:jc w:val="center"/>
              <w:rPr>
                <w:rFonts w:eastAsia="Calibri" w:cstheme="minorHAnsi"/>
                <w:b/>
                <w:bCs/>
                <w:sz w:val="18"/>
                <w:szCs w:val="18"/>
              </w:rPr>
            </w:pPr>
          </w:p>
        </w:tc>
        <w:tc>
          <w:tcPr>
            <w:tcW w:w="9606" w:type="dxa"/>
            <w:gridSpan w:val="7"/>
            <w:shd w:val="clear" w:color="auto" w:fill="2E74B5" w:themeFill="accent1" w:themeFillShade="BF"/>
            <w:vAlign w:val="center"/>
          </w:tcPr>
          <w:p w14:paraId="2635718B" w14:textId="0F97193A" w:rsidR="00DD779B" w:rsidRPr="00D01470" w:rsidRDefault="00DD779B" w:rsidP="0030075C">
            <w:pPr>
              <w:spacing w:before="120" w:after="120" w:line="240" w:lineRule="auto"/>
              <w:jc w:val="center"/>
              <w:rPr>
                <w:rFonts w:eastAsia="Calibri" w:cstheme="minorHAnsi"/>
                <w:szCs w:val="24"/>
              </w:rPr>
            </w:pPr>
            <w:r>
              <w:rPr>
                <w:rFonts w:eastAsia="Calibri" w:cstheme="minorHAnsi"/>
                <w:b/>
                <w:bCs/>
              </w:rPr>
              <w:t>Enlèvement/restitution</w:t>
            </w:r>
          </w:p>
        </w:tc>
      </w:tr>
      <w:tr w:rsidR="00DD779B" w:rsidRPr="00D01470" w14:paraId="78BB48F6" w14:textId="77777777" w:rsidTr="009517F0">
        <w:tc>
          <w:tcPr>
            <w:tcW w:w="709" w:type="dxa"/>
            <w:vMerge/>
            <w:shd w:val="clear" w:color="auto" w:fill="DBE5F1"/>
          </w:tcPr>
          <w:p w14:paraId="15FDD2F7" w14:textId="77777777" w:rsidR="00DD779B" w:rsidRPr="00D01470" w:rsidRDefault="00DD779B" w:rsidP="0030075C">
            <w:pPr>
              <w:spacing w:before="40" w:after="40" w:line="240" w:lineRule="auto"/>
              <w:jc w:val="center"/>
              <w:rPr>
                <w:rFonts w:eastAsia="Calibri" w:cstheme="minorHAnsi"/>
                <w:b/>
                <w:bCs/>
                <w:sz w:val="18"/>
                <w:szCs w:val="18"/>
              </w:rPr>
            </w:pPr>
          </w:p>
        </w:tc>
        <w:tc>
          <w:tcPr>
            <w:tcW w:w="561" w:type="dxa"/>
            <w:shd w:val="clear" w:color="auto" w:fill="DBE5F1"/>
            <w:vAlign w:val="center"/>
          </w:tcPr>
          <w:p w14:paraId="45930780" w14:textId="77777777" w:rsidR="00DD779B" w:rsidRPr="00D01470" w:rsidRDefault="00DD779B" w:rsidP="0030075C">
            <w:pPr>
              <w:spacing w:before="40" w:after="40" w:line="240" w:lineRule="auto"/>
              <w:jc w:val="center"/>
              <w:rPr>
                <w:rFonts w:eastAsia="Calibri" w:cstheme="minorHAnsi"/>
                <w:b/>
                <w:bCs/>
                <w:sz w:val="18"/>
                <w:szCs w:val="18"/>
              </w:rPr>
            </w:pPr>
          </w:p>
        </w:tc>
        <w:tc>
          <w:tcPr>
            <w:tcW w:w="3795" w:type="dxa"/>
            <w:gridSpan w:val="2"/>
            <w:shd w:val="clear" w:color="auto" w:fill="FFFFFF"/>
            <w:vAlign w:val="center"/>
          </w:tcPr>
          <w:p w14:paraId="34939510" w14:textId="2D3E1F73" w:rsidR="00DD779B" w:rsidRPr="00D01470" w:rsidRDefault="00DD779B" w:rsidP="00DD779B">
            <w:pPr>
              <w:spacing w:before="120" w:after="120" w:line="240" w:lineRule="auto"/>
              <w:rPr>
                <w:rFonts w:eastAsia="Calibri" w:cstheme="minorHAnsi"/>
                <w:szCs w:val="24"/>
              </w:rPr>
            </w:pPr>
            <w:r>
              <w:rPr>
                <w:rFonts w:eastAsia="Calibri" w:cstheme="minorHAnsi"/>
                <w:szCs w:val="24"/>
              </w:rPr>
              <w:t xml:space="preserve">Date de l’enlèvement : </w:t>
            </w:r>
          </w:p>
        </w:tc>
        <w:tc>
          <w:tcPr>
            <w:tcW w:w="601" w:type="dxa"/>
            <w:gridSpan w:val="2"/>
            <w:shd w:val="clear" w:color="auto" w:fill="DBE5F1"/>
            <w:vAlign w:val="center"/>
          </w:tcPr>
          <w:p w14:paraId="1CCA5F4E" w14:textId="77777777" w:rsidR="00DD779B" w:rsidRPr="00D01470" w:rsidRDefault="00DD779B" w:rsidP="0030075C">
            <w:pPr>
              <w:spacing w:before="40" w:after="40" w:line="240" w:lineRule="auto"/>
              <w:jc w:val="center"/>
              <w:rPr>
                <w:rFonts w:eastAsia="Calibri" w:cstheme="minorHAnsi"/>
                <w:b/>
                <w:bCs/>
                <w:sz w:val="18"/>
                <w:szCs w:val="18"/>
              </w:rPr>
            </w:pPr>
          </w:p>
        </w:tc>
        <w:tc>
          <w:tcPr>
            <w:tcW w:w="4649" w:type="dxa"/>
            <w:gridSpan w:val="2"/>
            <w:shd w:val="clear" w:color="auto" w:fill="FFFFFF"/>
            <w:vAlign w:val="center"/>
          </w:tcPr>
          <w:p w14:paraId="1AB6FAAC" w14:textId="2A8804AD" w:rsidR="00DD779B" w:rsidRPr="00D01470" w:rsidRDefault="00DD779B" w:rsidP="00DD779B">
            <w:pPr>
              <w:spacing w:before="120" w:after="120" w:line="240" w:lineRule="auto"/>
              <w:rPr>
                <w:rFonts w:eastAsia="Calibri" w:cstheme="minorHAnsi"/>
                <w:szCs w:val="24"/>
              </w:rPr>
            </w:pPr>
            <w:r>
              <w:rPr>
                <w:rFonts w:eastAsia="Calibri" w:cstheme="minorHAnsi"/>
                <w:szCs w:val="24"/>
              </w:rPr>
              <w:t xml:space="preserve">Date de la restitution : </w:t>
            </w:r>
          </w:p>
        </w:tc>
      </w:tr>
      <w:tr w:rsidR="0030075C" w:rsidRPr="00D01470" w14:paraId="4C7E0C5C" w14:textId="77777777" w:rsidTr="009517F0">
        <w:tc>
          <w:tcPr>
            <w:tcW w:w="709" w:type="dxa"/>
            <w:vMerge/>
            <w:shd w:val="clear" w:color="auto" w:fill="4F81BD"/>
          </w:tcPr>
          <w:p w14:paraId="3B2D107C" w14:textId="77777777" w:rsidR="0030075C" w:rsidRPr="00D01470" w:rsidRDefault="0030075C" w:rsidP="0030075C">
            <w:pPr>
              <w:spacing w:before="80" w:after="80" w:line="240" w:lineRule="auto"/>
              <w:jc w:val="center"/>
              <w:rPr>
                <w:rFonts w:eastAsia="Calibri" w:cstheme="minorHAnsi"/>
                <w:b/>
                <w:bCs/>
              </w:rPr>
            </w:pPr>
          </w:p>
        </w:tc>
        <w:tc>
          <w:tcPr>
            <w:tcW w:w="9606" w:type="dxa"/>
            <w:gridSpan w:val="7"/>
            <w:shd w:val="clear" w:color="auto" w:fill="4F81BD"/>
            <w:vAlign w:val="center"/>
          </w:tcPr>
          <w:p w14:paraId="4ADE4807" w14:textId="61D0270B" w:rsidR="0030075C" w:rsidRPr="00D01470" w:rsidRDefault="00EB5DB4" w:rsidP="0030075C">
            <w:pPr>
              <w:spacing w:before="80" w:after="80" w:line="240" w:lineRule="auto"/>
              <w:jc w:val="center"/>
              <w:rPr>
                <w:rFonts w:eastAsia="Calibri" w:cstheme="minorHAnsi"/>
                <w:b/>
                <w:bCs/>
              </w:rPr>
            </w:pPr>
            <w:r>
              <w:rPr>
                <w:rFonts w:eastAsia="Calibri" w:cstheme="minorHAnsi"/>
                <w:b/>
                <w:bCs/>
              </w:rPr>
              <w:t>Observations</w:t>
            </w:r>
          </w:p>
        </w:tc>
      </w:tr>
      <w:tr w:rsidR="0030075C" w:rsidRPr="00D01470" w14:paraId="025CACBA" w14:textId="77777777" w:rsidTr="009517F0">
        <w:tc>
          <w:tcPr>
            <w:tcW w:w="709" w:type="dxa"/>
            <w:vMerge/>
            <w:shd w:val="clear" w:color="auto" w:fill="FFFFFF"/>
          </w:tcPr>
          <w:p w14:paraId="1AACFAC5" w14:textId="77777777" w:rsidR="0030075C" w:rsidRPr="00D01470" w:rsidRDefault="0030075C" w:rsidP="0030075C">
            <w:pPr>
              <w:spacing w:before="40" w:after="40" w:line="240" w:lineRule="auto"/>
              <w:jc w:val="center"/>
              <w:rPr>
                <w:rFonts w:eastAsia="Calibri" w:cstheme="minorHAnsi"/>
                <w:b/>
                <w:bCs/>
              </w:rPr>
            </w:pPr>
          </w:p>
        </w:tc>
        <w:tc>
          <w:tcPr>
            <w:tcW w:w="9606" w:type="dxa"/>
            <w:gridSpan w:val="7"/>
            <w:shd w:val="clear" w:color="auto" w:fill="FFFFFF"/>
            <w:vAlign w:val="center"/>
          </w:tcPr>
          <w:p w14:paraId="791D06C5" w14:textId="77777777" w:rsidR="0030075C" w:rsidRPr="00D01470" w:rsidRDefault="0030075C" w:rsidP="0030075C">
            <w:pPr>
              <w:spacing w:before="40" w:after="40" w:line="240" w:lineRule="auto"/>
              <w:jc w:val="center"/>
              <w:rPr>
                <w:rFonts w:eastAsia="Calibri" w:cstheme="minorHAnsi"/>
                <w:b/>
                <w:bCs/>
              </w:rPr>
            </w:pPr>
          </w:p>
          <w:p w14:paraId="69999E0A" w14:textId="77777777" w:rsidR="0030075C" w:rsidRPr="00D01470" w:rsidRDefault="0030075C" w:rsidP="0030075C">
            <w:pPr>
              <w:spacing w:before="40" w:after="40" w:line="240" w:lineRule="auto"/>
              <w:jc w:val="center"/>
              <w:rPr>
                <w:rFonts w:eastAsia="Calibri" w:cstheme="minorHAnsi"/>
                <w:b/>
                <w:bCs/>
              </w:rPr>
            </w:pPr>
          </w:p>
          <w:p w14:paraId="4550C3D1" w14:textId="77777777" w:rsidR="0030075C" w:rsidRPr="00D01470" w:rsidRDefault="0030075C" w:rsidP="0030075C">
            <w:pPr>
              <w:spacing w:before="40" w:after="40" w:line="240" w:lineRule="auto"/>
              <w:jc w:val="center"/>
              <w:rPr>
                <w:rFonts w:eastAsia="Calibri" w:cstheme="minorHAnsi"/>
                <w:b/>
                <w:bCs/>
              </w:rPr>
            </w:pPr>
          </w:p>
          <w:p w14:paraId="46750F21" w14:textId="77777777" w:rsidR="0030075C" w:rsidRPr="00D01470" w:rsidRDefault="0030075C" w:rsidP="0030075C">
            <w:pPr>
              <w:spacing w:before="40" w:after="40" w:line="240" w:lineRule="auto"/>
              <w:jc w:val="center"/>
              <w:rPr>
                <w:rFonts w:eastAsia="Calibri" w:cstheme="minorHAnsi"/>
                <w:b/>
                <w:bCs/>
              </w:rPr>
            </w:pPr>
          </w:p>
          <w:p w14:paraId="13D2358A" w14:textId="77777777" w:rsidR="0030075C" w:rsidRPr="00D01470" w:rsidRDefault="0030075C" w:rsidP="0030075C">
            <w:pPr>
              <w:spacing w:before="40" w:after="40" w:line="240" w:lineRule="auto"/>
              <w:jc w:val="center"/>
              <w:rPr>
                <w:rFonts w:eastAsia="Calibri" w:cstheme="minorHAnsi"/>
                <w:b/>
                <w:bCs/>
              </w:rPr>
            </w:pPr>
          </w:p>
        </w:tc>
      </w:tr>
      <w:tr w:rsidR="0030075C" w:rsidRPr="00D01470" w14:paraId="54D8AB06" w14:textId="77777777" w:rsidTr="009517F0">
        <w:tc>
          <w:tcPr>
            <w:tcW w:w="709" w:type="dxa"/>
            <w:vMerge w:val="restart"/>
            <w:shd w:val="clear" w:color="auto" w:fill="4F81BD"/>
            <w:textDirection w:val="btLr"/>
          </w:tcPr>
          <w:p w14:paraId="385B1AE3" w14:textId="77777777" w:rsidR="0030075C" w:rsidRPr="00D01470" w:rsidRDefault="0030075C" w:rsidP="0030075C">
            <w:pPr>
              <w:spacing w:before="80" w:after="80" w:line="240" w:lineRule="auto"/>
              <w:ind w:left="113" w:right="113"/>
              <w:jc w:val="center"/>
              <w:rPr>
                <w:rFonts w:eastAsia="Calibri" w:cstheme="minorHAnsi"/>
                <w:b/>
                <w:bCs/>
              </w:rPr>
            </w:pPr>
            <w:r w:rsidRPr="00D01470">
              <w:rPr>
                <w:rFonts w:eastAsia="Calibri" w:cstheme="minorHAnsi"/>
                <w:b/>
                <w:bCs/>
              </w:rPr>
              <w:t>Bénéficiaire et/ou titulaire</w:t>
            </w:r>
          </w:p>
        </w:tc>
        <w:tc>
          <w:tcPr>
            <w:tcW w:w="9606" w:type="dxa"/>
            <w:gridSpan w:val="7"/>
            <w:shd w:val="clear" w:color="auto" w:fill="4F81BD"/>
            <w:vAlign w:val="center"/>
          </w:tcPr>
          <w:p w14:paraId="1A233C9A" w14:textId="77777777" w:rsidR="0030075C" w:rsidRPr="00D01470" w:rsidRDefault="0030075C" w:rsidP="0030075C">
            <w:pPr>
              <w:spacing w:before="80" w:after="80" w:line="240" w:lineRule="auto"/>
              <w:jc w:val="center"/>
              <w:rPr>
                <w:rFonts w:eastAsia="Calibri" w:cstheme="minorHAnsi"/>
                <w:b/>
                <w:bCs/>
              </w:rPr>
            </w:pPr>
            <w:r w:rsidRPr="00D01470">
              <w:rPr>
                <w:rFonts w:eastAsia="Calibri" w:cstheme="minorHAnsi"/>
                <w:b/>
                <w:bCs/>
              </w:rPr>
              <w:t>Signatures pour attestation du service fait</w:t>
            </w:r>
          </w:p>
        </w:tc>
      </w:tr>
      <w:tr w:rsidR="0030075C" w:rsidRPr="00D01470" w14:paraId="73DE1F1A" w14:textId="77777777" w:rsidTr="009517F0">
        <w:tc>
          <w:tcPr>
            <w:tcW w:w="709" w:type="dxa"/>
            <w:vMerge/>
            <w:shd w:val="clear" w:color="auto" w:fill="DBE5F1"/>
          </w:tcPr>
          <w:p w14:paraId="1725DF2C" w14:textId="77777777" w:rsidR="0030075C" w:rsidRPr="00D01470" w:rsidRDefault="0030075C" w:rsidP="0030075C">
            <w:pPr>
              <w:spacing w:before="120" w:after="120" w:line="240" w:lineRule="auto"/>
              <w:jc w:val="center"/>
              <w:rPr>
                <w:rFonts w:eastAsia="Calibri" w:cstheme="minorHAnsi"/>
                <w:b/>
                <w:bCs/>
                <w:sz w:val="18"/>
                <w:szCs w:val="18"/>
              </w:rPr>
            </w:pPr>
          </w:p>
        </w:tc>
        <w:tc>
          <w:tcPr>
            <w:tcW w:w="4531" w:type="dxa"/>
            <w:gridSpan w:val="4"/>
            <w:shd w:val="clear" w:color="auto" w:fill="DBE5F1"/>
            <w:vAlign w:val="center"/>
          </w:tcPr>
          <w:p w14:paraId="22EF543B" w14:textId="77777777" w:rsidR="0030075C" w:rsidRPr="00D01470" w:rsidRDefault="0030075C" w:rsidP="0030075C">
            <w:pPr>
              <w:spacing w:before="120" w:after="120" w:line="240" w:lineRule="auto"/>
              <w:jc w:val="center"/>
              <w:rPr>
                <w:rFonts w:eastAsia="Calibri" w:cstheme="minorHAnsi"/>
                <w:b/>
                <w:bCs/>
                <w:sz w:val="18"/>
                <w:szCs w:val="18"/>
              </w:rPr>
            </w:pPr>
            <w:r w:rsidRPr="00D01470">
              <w:rPr>
                <w:rFonts w:eastAsia="Calibri" w:cstheme="minorHAnsi"/>
                <w:b/>
                <w:bCs/>
                <w:sz w:val="18"/>
                <w:szCs w:val="18"/>
              </w:rPr>
              <w:t>Numéro du bon d’intervention du titulaire :</w:t>
            </w:r>
          </w:p>
        </w:tc>
        <w:tc>
          <w:tcPr>
            <w:tcW w:w="5075" w:type="dxa"/>
            <w:gridSpan w:val="3"/>
            <w:shd w:val="clear" w:color="auto" w:fill="FFFFFF"/>
            <w:vAlign w:val="center"/>
          </w:tcPr>
          <w:p w14:paraId="527F2C95" w14:textId="77777777" w:rsidR="0030075C" w:rsidRPr="00D01470" w:rsidRDefault="0030075C" w:rsidP="0030075C">
            <w:pPr>
              <w:spacing w:before="40" w:after="40" w:line="240" w:lineRule="auto"/>
              <w:jc w:val="center"/>
              <w:rPr>
                <w:rFonts w:eastAsia="Calibri" w:cstheme="minorHAnsi"/>
                <w:sz w:val="18"/>
                <w:szCs w:val="18"/>
              </w:rPr>
            </w:pPr>
          </w:p>
        </w:tc>
      </w:tr>
      <w:tr w:rsidR="0030075C" w:rsidRPr="00D01470" w14:paraId="43C3C78E" w14:textId="77777777" w:rsidTr="009517F0">
        <w:tc>
          <w:tcPr>
            <w:tcW w:w="709" w:type="dxa"/>
            <w:vMerge/>
            <w:shd w:val="clear" w:color="auto" w:fill="DBE5F1"/>
          </w:tcPr>
          <w:p w14:paraId="2B5C1385" w14:textId="77777777" w:rsidR="0030075C" w:rsidRPr="00D01470" w:rsidRDefault="0030075C" w:rsidP="0030075C">
            <w:pPr>
              <w:spacing w:before="120" w:after="120" w:line="240" w:lineRule="auto"/>
              <w:jc w:val="center"/>
              <w:rPr>
                <w:rFonts w:eastAsia="Calibri" w:cstheme="minorHAnsi"/>
                <w:b/>
                <w:bCs/>
                <w:sz w:val="18"/>
                <w:szCs w:val="18"/>
              </w:rPr>
            </w:pPr>
          </w:p>
        </w:tc>
        <w:tc>
          <w:tcPr>
            <w:tcW w:w="4531" w:type="dxa"/>
            <w:gridSpan w:val="4"/>
            <w:shd w:val="clear" w:color="auto" w:fill="DBE5F1"/>
            <w:vAlign w:val="center"/>
          </w:tcPr>
          <w:p w14:paraId="06659E86" w14:textId="77777777" w:rsidR="0030075C" w:rsidRPr="00D01470" w:rsidRDefault="0030075C" w:rsidP="0030075C">
            <w:pPr>
              <w:spacing w:before="120" w:after="120" w:line="240" w:lineRule="auto"/>
              <w:jc w:val="center"/>
              <w:rPr>
                <w:rFonts w:eastAsia="Calibri" w:cstheme="minorHAnsi"/>
                <w:b/>
                <w:bCs/>
              </w:rPr>
            </w:pPr>
            <w:r w:rsidRPr="00D01470">
              <w:rPr>
                <w:rFonts w:eastAsia="Calibri" w:cstheme="minorHAnsi"/>
                <w:b/>
                <w:bCs/>
                <w:sz w:val="18"/>
                <w:szCs w:val="18"/>
              </w:rPr>
              <w:t>Le SITE/ Rep ou le THA/Rep</w:t>
            </w:r>
          </w:p>
        </w:tc>
        <w:tc>
          <w:tcPr>
            <w:tcW w:w="5075" w:type="dxa"/>
            <w:gridSpan w:val="3"/>
            <w:shd w:val="clear" w:color="auto" w:fill="DBE5F1"/>
            <w:vAlign w:val="center"/>
          </w:tcPr>
          <w:p w14:paraId="037F3FEB" w14:textId="77777777" w:rsidR="0030075C" w:rsidRPr="00D01470" w:rsidRDefault="0030075C" w:rsidP="0030075C">
            <w:pPr>
              <w:spacing w:before="40" w:after="40" w:line="240" w:lineRule="auto"/>
              <w:jc w:val="center"/>
              <w:rPr>
                <w:rFonts w:eastAsia="Calibri" w:cstheme="minorHAnsi"/>
              </w:rPr>
            </w:pPr>
            <w:r w:rsidRPr="00D01470">
              <w:rPr>
                <w:rFonts w:eastAsia="Calibri" w:cstheme="minorHAnsi"/>
                <w:sz w:val="18"/>
                <w:szCs w:val="18"/>
              </w:rPr>
              <w:t>Le représentant du titulaire</w:t>
            </w:r>
          </w:p>
        </w:tc>
      </w:tr>
      <w:tr w:rsidR="0030075C" w:rsidRPr="00D01470" w14:paraId="5C206576" w14:textId="77777777" w:rsidTr="009517F0">
        <w:tc>
          <w:tcPr>
            <w:tcW w:w="709" w:type="dxa"/>
            <w:vMerge/>
            <w:shd w:val="clear" w:color="auto" w:fill="DBE5F1"/>
          </w:tcPr>
          <w:p w14:paraId="48CB5A5E" w14:textId="77777777" w:rsidR="0030075C" w:rsidRPr="00D01470" w:rsidRDefault="0030075C" w:rsidP="0030075C">
            <w:pPr>
              <w:spacing w:before="40" w:after="40" w:line="240" w:lineRule="auto"/>
              <w:jc w:val="center"/>
              <w:rPr>
                <w:rFonts w:eastAsia="Calibri" w:cstheme="minorHAnsi"/>
                <w:b/>
                <w:bCs/>
                <w:sz w:val="18"/>
                <w:szCs w:val="18"/>
              </w:rPr>
            </w:pPr>
          </w:p>
        </w:tc>
        <w:tc>
          <w:tcPr>
            <w:tcW w:w="1413" w:type="dxa"/>
            <w:gridSpan w:val="2"/>
            <w:shd w:val="clear" w:color="auto" w:fill="DBE5F1"/>
            <w:vAlign w:val="center"/>
          </w:tcPr>
          <w:p w14:paraId="3C56A270" w14:textId="77777777" w:rsidR="0030075C" w:rsidRPr="00D01470" w:rsidRDefault="0030075C" w:rsidP="0030075C">
            <w:pPr>
              <w:spacing w:before="40" w:after="40" w:line="240" w:lineRule="auto"/>
              <w:jc w:val="center"/>
              <w:rPr>
                <w:rFonts w:eastAsia="Calibri" w:cstheme="minorHAnsi"/>
                <w:b/>
                <w:bCs/>
              </w:rPr>
            </w:pPr>
            <w:r w:rsidRPr="00D01470">
              <w:rPr>
                <w:rFonts w:eastAsia="Calibri" w:cstheme="minorHAnsi"/>
                <w:b/>
                <w:bCs/>
                <w:sz w:val="18"/>
                <w:szCs w:val="18"/>
              </w:rPr>
              <w:t>Nom :</w:t>
            </w:r>
          </w:p>
        </w:tc>
        <w:tc>
          <w:tcPr>
            <w:tcW w:w="3118" w:type="dxa"/>
            <w:gridSpan w:val="2"/>
            <w:shd w:val="clear" w:color="auto" w:fill="FFFFFF"/>
            <w:vAlign w:val="center"/>
          </w:tcPr>
          <w:p w14:paraId="62A277CE" w14:textId="77777777" w:rsidR="0030075C" w:rsidRPr="00D01470" w:rsidRDefault="0030075C" w:rsidP="0030075C">
            <w:pPr>
              <w:spacing w:before="120" w:after="120" w:line="240" w:lineRule="auto"/>
              <w:jc w:val="center"/>
              <w:rPr>
                <w:rFonts w:eastAsia="Calibri" w:cstheme="minorHAnsi"/>
                <w:b/>
                <w:bCs/>
              </w:rPr>
            </w:pPr>
          </w:p>
        </w:tc>
        <w:tc>
          <w:tcPr>
            <w:tcW w:w="1134" w:type="dxa"/>
            <w:gridSpan w:val="2"/>
            <w:shd w:val="clear" w:color="auto" w:fill="DBE5F1"/>
            <w:vAlign w:val="center"/>
          </w:tcPr>
          <w:p w14:paraId="0DDB00DE" w14:textId="77777777" w:rsidR="0030075C" w:rsidRPr="00D01470" w:rsidRDefault="0030075C" w:rsidP="0030075C">
            <w:pPr>
              <w:spacing w:before="40" w:after="40" w:line="240" w:lineRule="auto"/>
              <w:jc w:val="center"/>
              <w:rPr>
                <w:rFonts w:eastAsia="Calibri" w:cstheme="minorHAnsi"/>
                <w:bCs/>
              </w:rPr>
            </w:pPr>
            <w:r w:rsidRPr="00D01470">
              <w:rPr>
                <w:rFonts w:eastAsia="Calibri" w:cstheme="minorHAnsi"/>
                <w:bCs/>
                <w:sz w:val="18"/>
                <w:szCs w:val="18"/>
              </w:rPr>
              <w:t>Nom :</w:t>
            </w:r>
          </w:p>
        </w:tc>
        <w:tc>
          <w:tcPr>
            <w:tcW w:w="3941" w:type="dxa"/>
            <w:shd w:val="clear" w:color="auto" w:fill="FFFFFF"/>
            <w:vAlign w:val="center"/>
          </w:tcPr>
          <w:p w14:paraId="25BCEEC3" w14:textId="77777777" w:rsidR="0030075C" w:rsidRPr="00D01470" w:rsidRDefault="0030075C" w:rsidP="0030075C">
            <w:pPr>
              <w:spacing w:before="40" w:after="40" w:line="240" w:lineRule="auto"/>
              <w:jc w:val="center"/>
              <w:rPr>
                <w:rFonts w:eastAsia="Calibri" w:cstheme="minorHAnsi"/>
              </w:rPr>
            </w:pPr>
          </w:p>
        </w:tc>
      </w:tr>
      <w:tr w:rsidR="0030075C" w:rsidRPr="00D01470" w14:paraId="4C5AF8A4" w14:textId="77777777" w:rsidTr="009517F0">
        <w:tc>
          <w:tcPr>
            <w:tcW w:w="709" w:type="dxa"/>
            <w:vMerge/>
            <w:shd w:val="clear" w:color="auto" w:fill="DBE5F1"/>
          </w:tcPr>
          <w:p w14:paraId="61E149AA" w14:textId="77777777" w:rsidR="0030075C" w:rsidRPr="00D01470" w:rsidRDefault="0030075C" w:rsidP="0030075C">
            <w:pPr>
              <w:spacing w:before="40" w:after="40" w:line="240" w:lineRule="auto"/>
              <w:jc w:val="center"/>
              <w:rPr>
                <w:rFonts w:eastAsia="Calibri" w:cstheme="minorHAnsi"/>
                <w:b/>
                <w:bCs/>
                <w:sz w:val="18"/>
                <w:szCs w:val="18"/>
              </w:rPr>
            </w:pPr>
          </w:p>
        </w:tc>
        <w:tc>
          <w:tcPr>
            <w:tcW w:w="1413" w:type="dxa"/>
            <w:gridSpan w:val="2"/>
            <w:shd w:val="clear" w:color="auto" w:fill="DBE5F1"/>
            <w:vAlign w:val="center"/>
          </w:tcPr>
          <w:p w14:paraId="1AD3EAE2" w14:textId="77777777" w:rsidR="0030075C" w:rsidRPr="00D01470" w:rsidRDefault="0030075C" w:rsidP="0030075C">
            <w:pPr>
              <w:spacing w:before="40" w:after="40" w:line="240" w:lineRule="auto"/>
              <w:jc w:val="center"/>
              <w:rPr>
                <w:rFonts w:eastAsia="Calibri" w:cstheme="minorHAnsi"/>
                <w:b/>
                <w:bCs/>
              </w:rPr>
            </w:pPr>
            <w:r w:rsidRPr="00D01470">
              <w:rPr>
                <w:rFonts w:eastAsia="Calibri" w:cstheme="minorHAnsi"/>
                <w:b/>
                <w:bCs/>
                <w:sz w:val="18"/>
                <w:szCs w:val="18"/>
              </w:rPr>
              <w:t>Signature :</w:t>
            </w:r>
          </w:p>
        </w:tc>
        <w:tc>
          <w:tcPr>
            <w:tcW w:w="3118" w:type="dxa"/>
            <w:gridSpan w:val="2"/>
            <w:shd w:val="clear" w:color="auto" w:fill="FFFFFF"/>
            <w:vAlign w:val="center"/>
          </w:tcPr>
          <w:p w14:paraId="4EE697B3" w14:textId="77777777" w:rsidR="0030075C" w:rsidRPr="00D01470" w:rsidRDefault="0030075C" w:rsidP="0030075C">
            <w:pPr>
              <w:spacing w:before="600" w:after="600" w:line="240" w:lineRule="auto"/>
              <w:jc w:val="center"/>
              <w:rPr>
                <w:rFonts w:eastAsia="Calibri" w:cstheme="minorHAnsi"/>
                <w:b/>
                <w:bCs/>
              </w:rPr>
            </w:pPr>
          </w:p>
        </w:tc>
        <w:tc>
          <w:tcPr>
            <w:tcW w:w="1134" w:type="dxa"/>
            <w:gridSpan w:val="2"/>
            <w:shd w:val="clear" w:color="auto" w:fill="DBE5F1"/>
            <w:vAlign w:val="center"/>
          </w:tcPr>
          <w:p w14:paraId="7F567F52" w14:textId="77777777" w:rsidR="0030075C" w:rsidRPr="00D01470" w:rsidRDefault="0030075C" w:rsidP="0030075C">
            <w:pPr>
              <w:spacing w:before="40" w:after="40" w:line="240" w:lineRule="auto"/>
              <w:jc w:val="center"/>
              <w:rPr>
                <w:rFonts w:eastAsia="Calibri" w:cstheme="minorHAnsi"/>
                <w:bCs/>
              </w:rPr>
            </w:pPr>
            <w:r w:rsidRPr="00D01470">
              <w:rPr>
                <w:rFonts w:eastAsia="Calibri" w:cstheme="minorHAnsi"/>
                <w:bCs/>
                <w:sz w:val="18"/>
                <w:szCs w:val="18"/>
              </w:rPr>
              <w:t>Signature :</w:t>
            </w:r>
          </w:p>
        </w:tc>
        <w:tc>
          <w:tcPr>
            <w:tcW w:w="3941" w:type="dxa"/>
            <w:shd w:val="clear" w:color="auto" w:fill="FFFFFF"/>
            <w:vAlign w:val="center"/>
          </w:tcPr>
          <w:p w14:paraId="345F7011" w14:textId="77777777" w:rsidR="0030075C" w:rsidRPr="00D01470" w:rsidRDefault="0030075C" w:rsidP="0030075C">
            <w:pPr>
              <w:spacing w:before="40" w:after="40" w:line="240" w:lineRule="auto"/>
              <w:jc w:val="center"/>
              <w:rPr>
                <w:rFonts w:eastAsia="Calibri" w:cstheme="minorHAnsi"/>
              </w:rPr>
            </w:pPr>
          </w:p>
        </w:tc>
      </w:tr>
    </w:tbl>
    <w:p w14:paraId="59019BD2" w14:textId="77777777" w:rsidR="003D315E" w:rsidRPr="00D01470" w:rsidRDefault="003D315E">
      <w:pPr>
        <w:rPr>
          <w:rFonts w:cstheme="minorHAnsi"/>
        </w:rPr>
      </w:pPr>
    </w:p>
    <w:sectPr w:rsidR="003D315E" w:rsidRPr="00D01470" w:rsidSect="00E942CF">
      <w:pgSz w:w="11906" w:h="16838"/>
      <w:pgMar w:top="142"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2903E9"/>
    <w:multiLevelType w:val="hybridMultilevel"/>
    <w:tmpl w:val="54BE5A6C"/>
    <w:lvl w:ilvl="0" w:tplc="57AAA3CA">
      <w:start w:val="1"/>
      <w:numFmt w:val="decimal"/>
      <w:lvlText w:val="%1."/>
      <w:lvlJc w:val="left"/>
      <w:pPr>
        <w:ind w:left="360" w:hanging="360"/>
      </w:pPr>
      <w:rPr>
        <w:i w:val="0"/>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DANOVIEZ Marine CR1">
    <w15:presenceInfo w15:providerId="None" w15:userId="ZDANOVIEZ Marine CR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3EC"/>
    <w:rsid w:val="000C3CB3"/>
    <w:rsid w:val="001015DA"/>
    <w:rsid w:val="002075A5"/>
    <w:rsid w:val="0030075C"/>
    <w:rsid w:val="00370597"/>
    <w:rsid w:val="003D315E"/>
    <w:rsid w:val="005E1018"/>
    <w:rsid w:val="00686ACC"/>
    <w:rsid w:val="00796771"/>
    <w:rsid w:val="00C103EC"/>
    <w:rsid w:val="00C66C07"/>
    <w:rsid w:val="00D01470"/>
    <w:rsid w:val="00DD779B"/>
    <w:rsid w:val="00E6151A"/>
    <w:rsid w:val="00E942CF"/>
    <w:rsid w:val="00EB5D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F1B85"/>
  <w15:chartTrackingRefBased/>
  <w15:docId w15:val="{6A79D641-7F93-48A8-9883-F23A68B6F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151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D01470"/>
    <w:rPr>
      <w:sz w:val="16"/>
      <w:szCs w:val="16"/>
    </w:rPr>
  </w:style>
  <w:style w:type="paragraph" w:styleId="Commentaire">
    <w:name w:val="annotation text"/>
    <w:basedOn w:val="Normal"/>
    <w:link w:val="CommentaireCar"/>
    <w:uiPriority w:val="99"/>
    <w:semiHidden/>
    <w:unhideWhenUsed/>
    <w:rsid w:val="00D01470"/>
    <w:pPr>
      <w:spacing w:line="240" w:lineRule="auto"/>
    </w:pPr>
    <w:rPr>
      <w:sz w:val="20"/>
      <w:szCs w:val="20"/>
    </w:rPr>
  </w:style>
  <w:style w:type="character" w:customStyle="1" w:styleId="CommentaireCar">
    <w:name w:val="Commentaire Car"/>
    <w:basedOn w:val="Policepardfaut"/>
    <w:link w:val="Commentaire"/>
    <w:uiPriority w:val="99"/>
    <w:semiHidden/>
    <w:rsid w:val="00D01470"/>
    <w:rPr>
      <w:sz w:val="20"/>
      <w:szCs w:val="20"/>
    </w:rPr>
  </w:style>
  <w:style w:type="paragraph" w:styleId="Objetducommentaire">
    <w:name w:val="annotation subject"/>
    <w:basedOn w:val="Commentaire"/>
    <w:next w:val="Commentaire"/>
    <w:link w:val="ObjetducommentaireCar"/>
    <w:uiPriority w:val="99"/>
    <w:semiHidden/>
    <w:unhideWhenUsed/>
    <w:rsid w:val="00D01470"/>
    <w:rPr>
      <w:b/>
      <w:bCs/>
    </w:rPr>
  </w:style>
  <w:style w:type="character" w:customStyle="1" w:styleId="ObjetducommentaireCar">
    <w:name w:val="Objet du commentaire Car"/>
    <w:basedOn w:val="CommentaireCar"/>
    <w:link w:val="Objetducommentaire"/>
    <w:uiPriority w:val="99"/>
    <w:semiHidden/>
    <w:rsid w:val="00D01470"/>
    <w:rPr>
      <w:b/>
      <w:bCs/>
      <w:sz w:val="20"/>
      <w:szCs w:val="20"/>
    </w:rPr>
  </w:style>
  <w:style w:type="paragraph" w:styleId="Textedebulles">
    <w:name w:val="Balloon Text"/>
    <w:basedOn w:val="Normal"/>
    <w:link w:val="TextedebullesCar"/>
    <w:uiPriority w:val="99"/>
    <w:semiHidden/>
    <w:unhideWhenUsed/>
    <w:rsid w:val="00D0147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01470"/>
    <w:rPr>
      <w:rFonts w:ascii="Segoe UI" w:hAnsi="Segoe UI" w:cs="Segoe UI"/>
      <w:sz w:val="18"/>
      <w:szCs w:val="18"/>
    </w:rPr>
  </w:style>
  <w:style w:type="character" w:styleId="Lienhypertexte">
    <w:name w:val="Hyperlink"/>
    <w:basedOn w:val="Policepardfaut"/>
    <w:uiPriority w:val="99"/>
    <w:unhideWhenUsed/>
    <w:rsid w:val="00D01470"/>
    <w:rPr>
      <w:color w:val="0563C1" w:themeColor="hyperlink"/>
      <w:u w:val="single"/>
    </w:rPr>
  </w:style>
  <w:style w:type="character" w:styleId="Textedelespacerserv">
    <w:name w:val="Placeholder Text"/>
    <w:basedOn w:val="Policepardfaut"/>
    <w:uiPriority w:val="99"/>
    <w:semiHidden/>
    <w:rsid w:val="00C66C0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pfc-paris-bap.ach.fct@intradef.gouv.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Général"/>
          <w:gallery w:val="placeholder"/>
        </w:category>
        <w:types>
          <w:type w:val="bbPlcHdr"/>
        </w:types>
        <w:behaviors>
          <w:behavior w:val="content"/>
        </w:behaviors>
        <w:guid w:val="{DCFBF355-EF8E-424D-979F-953E7FDDFCC2}"/>
      </w:docPartPr>
      <w:docPartBody>
        <w:p w:rsidR="00C91437" w:rsidRDefault="004805EE">
          <w:r w:rsidRPr="00750195">
            <w:rPr>
              <w:rStyle w:val="Textedelespacerserv"/>
            </w:rPr>
            <w:t>Choisissez un élément.</w:t>
          </w:r>
        </w:p>
      </w:docPartBody>
    </w:docPart>
    <w:docPart>
      <w:docPartPr>
        <w:name w:val="389CD882F7BE45E8AD191B85450489EF"/>
        <w:category>
          <w:name w:val="Général"/>
          <w:gallery w:val="placeholder"/>
        </w:category>
        <w:types>
          <w:type w:val="bbPlcHdr"/>
        </w:types>
        <w:behaviors>
          <w:behavior w:val="content"/>
        </w:behaviors>
        <w:guid w:val="{E1571410-BEF0-40D2-8049-32A9C33771CF}"/>
      </w:docPartPr>
      <w:docPartBody>
        <w:p w:rsidR="00C91437" w:rsidRDefault="004805EE" w:rsidP="004805EE">
          <w:pPr>
            <w:pStyle w:val="389CD882F7BE45E8AD191B85450489EF"/>
          </w:pPr>
          <w:r w:rsidRPr="0075019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5EE"/>
    <w:rsid w:val="00175E5D"/>
    <w:rsid w:val="004805EE"/>
    <w:rsid w:val="00C914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805EE"/>
    <w:rPr>
      <w:color w:val="808080"/>
    </w:rPr>
  </w:style>
  <w:style w:type="paragraph" w:customStyle="1" w:styleId="389CD882F7BE45E8AD191B85450489EF">
    <w:name w:val="389CD882F7BE45E8AD191B85450489EF"/>
    <w:rsid w:val="004805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151076-A8D5-46F8-A90C-E0CF1470D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3</Pages>
  <Words>562</Words>
  <Characters>3096</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BENHAFAÏED Paul SGT</dc:creator>
  <cp:keywords/>
  <dc:description/>
  <cp:lastModifiedBy>DOMINGUEZ SEOANE Luisadelys ADJT ADM AE</cp:lastModifiedBy>
  <cp:revision>13</cp:revision>
  <dcterms:created xsi:type="dcterms:W3CDTF">2021-05-10T15:06:00Z</dcterms:created>
  <dcterms:modified xsi:type="dcterms:W3CDTF">2025-07-28T09:25:00Z</dcterms:modified>
</cp:coreProperties>
</file>